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99462" w14:textId="77777777" w:rsidR="002237B3" w:rsidRPr="0097053F" w:rsidRDefault="002237B3" w:rsidP="00266928">
      <w:pPr>
        <w:pStyle w:val="Subtitle"/>
      </w:pPr>
      <w:bookmarkStart w:id="0" w:name="_Toc16682920"/>
    </w:p>
    <w:p w14:paraId="446E4486" w14:textId="77777777" w:rsidR="00A577FB" w:rsidRPr="0097053F" w:rsidRDefault="00266928" w:rsidP="00266928">
      <w:pPr>
        <w:pStyle w:val="Subtitle"/>
        <w:rPr>
          <w:b w:val="0"/>
        </w:rPr>
      </w:pPr>
      <w:r w:rsidRPr="0097053F">
        <w:t>BID FORM</w:t>
      </w:r>
      <w:r w:rsidR="00282368" w:rsidRPr="0097053F">
        <w:t xml:space="preserve">:  </w:t>
      </w:r>
      <w:r w:rsidR="006F3330" w:rsidRPr="0097053F">
        <w:t>SECTION 00 41 13</w:t>
      </w:r>
      <w:bookmarkEnd w:id="0"/>
    </w:p>
    <w:p w14:paraId="5547A91D" w14:textId="77777777" w:rsidR="00266928" w:rsidRPr="0097053F" w:rsidRDefault="00266928" w:rsidP="00266928"/>
    <w:p w14:paraId="392F8E9C" w14:textId="77777777" w:rsidR="00266928" w:rsidRPr="0097053F" w:rsidRDefault="00266928" w:rsidP="00266928">
      <w:pPr>
        <w:widowControl/>
        <w:tabs>
          <w:tab w:val="left" w:pos="-1152"/>
          <w:tab w:val="left" w:pos="-432"/>
          <w:tab w:val="left" w:pos="1728"/>
          <w:tab w:val="left" w:pos="2448"/>
          <w:tab w:val="right" w:pos="9360"/>
        </w:tabs>
        <w:autoSpaceDE/>
        <w:autoSpaceDN/>
        <w:adjustRightInd/>
        <w:spacing w:after="220"/>
        <w:rPr>
          <w:rFonts w:cs="Arial"/>
          <w:szCs w:val="20"/>
          <w:lang w:val="en-CA"/>
        </w:rPr>
      </w:pPr>
      <w:r w:rsidRPr="0097053F">
        <w:rPr>
          <w:rFonts w:cs="Arial"/>
          <w:szCs w:val="20"/>
          <w:lang w:val="en-CA"/>
        </w:rPr>
        <w:t>NAME OF BIDDER</w:t>
      </w:r>
      <w:permStart w:id="537286602" w:edGrp="everyone"/>
      <w:r w:rsidRPr="0097053F">
        <w:rPr>
          <w:rFonts w:cs="Arial"/>
          <w:szCs w:val="20"/>
          <w:lang w:val="en-CA"/>
        </w:rPr>
        <w:t>:  _________________________________________________________________________</w:t>
      </w:r>
      <w:permEnd w:id="537286602"/>
    </w:p>
    <w:p w14:paraId="707EBEAD" w14:textId="77777777" w:rsidR="00266928" w:rsidRPr="0097053F" w:rsidRDefault="00266928" w:rsidP="00266928">
      <w:pPr>
        <w:widowControl/>
        <w:autoSpaceDE/>
        <w:autoSpaceDN/>
        <w:adjustRightInd/>
        <w:ind w:left="720" w:hanging="720"/>
        <w:rPr>
          <w:rFonts w:cs="Arial"/>
          <w:szCs w:val="20"/>
          <w:lang w:val="en-CA"/>
        </w:rPr>
      </w:pPr>
      <w:r w:rsidRPr="0097053F">
        <w:rPr>
          <w:rFonts w:cs="Arial"/>
          <w:szCs w:val="20"/>
          <w:lang w:val="en-CA"/>
        </w:rPr>
        <w:t>TO:</w:t>
      </w:r>
      <w:r w:rsidRPr="0097053F">
        <w:rPr>
          <w:rFonts w:cs="Arial"/>
          <w:szCs w:val="20"/>
          <w:lang w:val="en-CA"/>
        </w:rPr>
        <w:tab/>
      </w:r>
      <w:permStart w:id="1040872340" w:edGrp="everyone"/>
      <w:r w:rsidR="00D26355" w:rsidRPr="0097053F">
        <w:rPr>
          <w:rFonts w:cs="Arial"/>
          <w:szCs w:val="20"/>
          <w:lang w:val="en-CA"/>
        </w:rPr>
        <w:t>THE GOVERNING COUNCIL UNIVERSITY OF TORONTO</w:t>
      </w:r>
      <w:r w:rsidRPr="0097053F">
        <w:rPr>
          <w:rFonts w:cs="Arial"/>
          <w:szCs w:val="20"/>
          <w:lang w:val="en-CA"/>
        </w:rPr>
        <w:br/>
        <w:t>c/o University Planning, Design &amp; Construction</w:t>
      </w:r>
      <w:r w:rsidRPr="0097053F">
        <w:rPr>
          <w:rFonts w:cs="Arial"/>
          <w:szCs w:val="20"/>
          <w:lang w:val="en-CA"/>
        </w:rPr>
        <w:br/>
        <w:t>Project Management Group</w:t>
      </w:r>
      <w:r w:rsidRPr="0097053F">
        <w:rPr>
          <w:rFonts w:cs="Arial"/>
          <w:szCs w:val="20"/>
          <w:lang w:val="en-CA"/>
        </w:rPr>
        <w:br/>
        <w:t>255 McCaul Street</w:t>
      </w:r>
    </w:p>
    <w:p w14:paraId="4965E20A" w14:textId="77777777" w:rsidR="00266928" w:rsidRPr="0097053F" w:rsidRDefault="00266928" w:rsidP="00266928">
      <w:pPr>
        <w:ind w:left="720"/>
        <w:rPr>
          <w:rFonts w:cs="Arial"/>
          <w:szCs w:val="20"/>
          <w:lang w:val="en-CA"/>
        </w:rPr>
      </w:pPr>
      <w:r w:rsidRPr="0097053F">
        <w:rPr>
          <w:rFonts w:cs="Arial"/>
          <w:szCs w:val="20"/>
          <w:lang w:val="en-CA"/>
        </w:rPr>
        <w:t>4</w:t>
      </w:r>
      <w:r w:rsidRPr="0097053F">
        <w:rPr>
          <w:rFonts w:cs="Arial"/>
          <w:szCs w:val="20"/>
          <w:vertAlign w:val="superscript"/>
          <w:lang w:val="en-CA"/>
        </w:rPr>
        <w:t>th</w:t>
      </w:r>
      <w:r w:rsidRPr="0097053F">
        <w:rPr>
          <w:rFonts w:cs="Arial"/>
          <w:szCs w:val="20"/>
          <w:lang w:val="en-CA"/>
        </w:rPr>
        <w:t xml:space="preserve"> Floor</w:t>
      </w:r>
      <w:r w:rsidRPr="0097053F">
        <w:rPr>
          <w:rFonts w:cs="Arial"/>
          <w:szCs w:val="20"/>
          <w:lang w:val="en-CA"/>
        </w:rPr>
        <w:br/>
        <w:t>Toronto, Ontario M5T 1W7</w:t>
      </w:r>
    </w:p>
    <w:permEnd w:id="1040872340"/>
    <w:p w14:paraId="649D88C0" w14:textId="77777777" w:rsidR="00D26355" w:rsidRPr="0097053F" w:rsidRDefault="00D26355" w:rsidP="00266928">
      <w:pPr>
        <w:ind w:left="720"/>
        <w:rPr>
          <w:rFonts w:cs="Arial"/>
          <w:szCs w:val="20"/>
          <w:lang w:val="en-CA"/>
        </w:rPr>
      </w:pPr>
    </w:p>
    <w:p w14:paraId="0A9415E7" w14:textId="77777777" w:rsidR="00D26355" w:rsidRPr="0097053F" w:rsidRDefault="00D26355" w:rsidP="00266928">
      <w:pPr>
        <w:ind w:left="720"/>
        <w:rPr>
          <w:rFonts w:cs="Arial"/>
          <w:szCs w:val="20"/>
          <w:lang w:val="en-CA"/>
        </w:rPr>
      </w:pPr>
      <w:r w:rsidRPr="0097053F">
        <w:rPr>
          <w:rFonts w:cs="Arial"/>
          <w:szCs w:val="20"/>
          <w:lang w:val="en-CA"/>
        </w:rPr>
        <w:t xml:space="preserve">Attention:  </w:t>
      </w:r>
      <w:permStart w:id="1363231826" w:edGrp="everyone"/>
      <w:r w:rsidRPr="0097053F">
        <w:rPr>
          <w:rFonts w:cs="Arial"/>
          <w:szCs w:val="20"/>
          <w:lang w:val="en-CA"/>
        </w:rPr>
        <w:t>Tender Administrator</w:t>
      </w:r>
      <w:permEnd w:id="1363231826"/>
    </w:p>
    <w:p w14:paraId="6E1904D3" w14:textId="77777777" w:rsidR="00266928" w:rsidRPr="0097053F" w:rsidRDefault="00266928" w:rsidP="00266928">
      <w:pPr>
        <w:ind w:left="720"/>
        <w:rPr>
          <w:rFonts w:cs="Arial"/>
          <w:szCs w:val="20"/>
          <w:lang w:val="en-CA"/>
        </w:rPr>
      </w:pPr>
    </w:p>
    <w:p w14:paraId="50DAFE8C" w14:textId="77777777" w:rsidR="00266928" w:rsidRPr="0097053F" w:rsidRDefault="00266928" w:rsidP="001C085C">
      <w:pPr>
        <w:pStyle w:val="Heading1"/>
        <w:numPr>
          <w:ilvl w:val="0"/>
          <w:numId w:val="9"/>
        </w:numPr>
      </w:pPr>
      <w:bookmarkStart w:id="1" w:name="_Toc16682921"/>
      <w:r w:rsidRPr="0097053F">
        <w:t>BID/OFFER</w:t>
      </w:r>
      <w:bookmarkEnd w:id="1"/>
    </w:p>
    <w:p w14:paraId="7C643046" w14:textId="77777777" w:rsidR="00266928" w:rsidRPr="0097053F" w:rsidRDefault="00266928" w:rsidP="00266928"/>
    <w:p w14:paraId="2A9CF174" w14:textId="3D3E021C" w:rsidR="00266928" w:rsidRPr="0097053F" w:rsidRDefault="00266928" w:rsidP="00266928">
      <w:pPr>
        <w:pStyle w:val="Heading2"/>
      </w:pPr>
      <w:r w:rsidRPr="0097053F">
        <w:t>I/We the undersigned, having carefully examined and understood the requirements of the Bidding and Contract Documents, and having carefully examined the Place of the Work of the proposed Work and understood the conditions to be encountered thereon, hereby accept without change or reservation and agree to be bound by the Instructions to Bidders,</w:t>
      </w:r>
      <w:permStart w:id="118188289" w:edGrp="everyone"/>
      <w:r w:rsidRPr="0097053F">
        <w:t xml:space="preserve"> Drawings listed on Drawing No. A0 to A6 of respective Projects, </w:t>
      </w:r>
      <w:permEnd w:id="118188289"/>
      <w:r w:rsidRPr="0097053F">
        <w:t xml:space="preserve">Documents and Specifications as listed in the </w:t>
      </w:r>
      <w:r w:rsidR="00D544C0" w:rsidRPr="0097053F">
        <w:t>Tender Documents</w:t>
      </w:r>
      <w:r w:rsidRPr="0097053F">
        <w:t xml:space="preserve"> and Addenda Nos.</w:t>
      </w:r>
      <w:permStart w:id="368384338" w:edGrp="everyone"/>
      <w:r w:rsidRPr="0097053F">
        <w:t xml:space="preserve"> ______to______, </w:t>
      </w:r>
      <w:permEnd w:id="368384338"/>
      <w:r w:rsidRPr="0097053F">
        <w:t>the General Conditions of the Standard Construction Document, CCDC 2 - 20</w:t>
      </w:r>
      <w:r w:rsidR="00B37F6D" w:rsidRPr="0097053F">
        <w:t>20</w:t>
      </w:r>
      <w:r w:rsidRPr="0097053F">
        <w:t xml:space="preserve"> Stipulated Price Contract, as amended by</w:t>
      </w:r>
      <w:r w:rsidR="00D962C2" w:rsidRPr="0097053F">
        <w:t xml:space="preserve"> </w:t>
      </w:r>
      <w:r w:rsidR="001E3015" w:rsidRPr="0097053F">
        <w:t>Section 00 73 00</w:t>
      </w:r>
      <w:r w:rsidR="00224E9A" w:rsidRPr="0097053F">
        <w:t>, Amendments t</w:t>
      </w:r>
      <w:r w:rsidRPr="0097053F">
        <w:t>o CCDC 2 - 20</w:t>
      </w:r>
      <w:r w:rsidR="00B37F6D" w:rsidRPr="0097053F">
        <w:t>20</w:t>
      </w:r>
      <w:r w:rsidRPr="0097053F">
        <w:t xml:space="preserve"> - Supplementary Conditions, including Amendment</w:t>
      </w:r>
      <w:r w:rsidR="00224E9A" w:rsidRPr="0097053F">
        <w:t>s to CCDC 40 -</w:t>
      </w:r>
      <w:r w:rsidR="00600EEC" w:rsidRPr="0097053F">
        <w:t>2018</w:t>
      </w:r>
      <w:r w:rsidR="00224E9A" w:rsidRPr="0097053F">
        <w:t xml:space="preserve"> - Amendment to Rules f</w:t>
      </w:r>
      <w:r w:rsidRPr="0097053F">
        <w:t>or Mediation and Arbitration Construction Disputes, and the Contract as prepared by the Owner, for the supply and erection of everything necessary for:</w:t>
      </w:r>
    </w:p>
    <w:p w14:paraId="61E7CB13" w14:textId="77777777" w:rsidR="00966B41" w:rsidRPr="0097053F" w:rsidRDefault="00966B41" w:rsidP="00966B41"/>
    <w:p w14:paraId="1466933D" w14:textId="77777777" w:rsidR="00266928" w:rsidRPr="0097053F" w:rsidRDefault="00266928" w:rsidP="00751426">
      <w:pPr>
        <w:ind w:left="360" w:firstLine="720"/>
        <w:rPr>
          <w:b/>
        </w:rPr>
      </w:pPr>
      <w:r w:rsidRPr="0097053F">
        <w:rPr>
          <w:b/>
        </w:rPr>
        <w:t>UNIVERSITY OF TORONTO</w:t>
      </w:r>
    </w:p>
    <w:p w14:paraId="4F6E79BC" w14:textId="77777777" w:rsidR="000F6108" w:rsidRPr="0097053F" w:rsidRDefault="000F6108" w:rsidP="00751426">
      <w:pPr>
        <w:ind w:left="360" w:firstLine="720"/>
        <w:rPr>
          <w:b/>
        </w:rPr>
      </w:pPr>
      <w:permStart w:id="1769821288" w:edGrp="everyone"/>
      <w:r w:rsidRPr="0097053F">
        <w:rPr>
          <w:b/>
        </w:rPr>
        <w:t>QIS Laboratory &amp; CQIQC Suite</w:t>
      </w:r>
    </w:p>
    <w:p w14:paraId="4A78810B" w14:textId="77777777" w:rsidR="000F6108" w:rsidRPr="0097053F" w:rsidRDefault="000F6108" w:rsidP="00751426">
      <w:pPr>
        <w:ind w:left="360" w:firstLine="720"/>
        <w:rPr>
          <w:b/>
        </w:rPr>
      </w:pPr>
      <w:r w:rsidRPr="0097053F">
        <w:rPr>
          <w:b/>
        </w:rPr>
        <w:t>255 Huron St</w:t>
      </w:r>
    </w:p>
    <w:p w14:paraId="2EE3EEF3" w14:textId="765A260F" w:rsidR="00266928" w:rsidRPr="0097053F" w:rsidRDefault="000F6108" w:rsidP="00751426">
      <w:pPr>
        <w:ind w:left="360" w:firstLine="720"/>
        <w:rPr>
          <w:b/>
        </w:rPr>
      </w:pPr>
      <w:r w:rsidRPr="0097053F">
        <w:rPr>
          <w:b/>
        </w:rPr>
        <w:t>Toronto</w:t>
      </w:r>
      <w:r w:rsidR="00266928" w:rsidRPr="0097053F">
        <w:rPr>
          <w:b/>
        </w:rPr>
        <w:t xml:space="preserve">, </w:t>
      </w:r>
      <w:r w:rsidR="007D0FDE" w:rsidRPr="0097053F">
        <w:rPr>
          <w:b/>
        </w:rPr>
        <w:t>ONTARIO</w:t>
      </w:r>
      <w:r w:rsidR="00266928" w:rsidRPr="0097053F">
        <w:rPr>
          <w:b/>
        </w:rPr>
        <w:t xml:space="preserve"> </w:t>
      </w:r>
      <w:bookmarkStart w:id="2" w:name="_Hlk215060003"/>
      <w:r w:rsidRPr="0097053F">
        <w:rPr>
          <w:b/>
        </w:rPr>
        <w:t>M5S 1A7</w:t>
      </w:r>
      <w:bookmarkEnd w:id="2"/>
    </w:p>
    <w:permEnd w:id="1769821288"/>
    <w:p w14:paraId="7952AAC1" w14:textId="12550B86" w:rsidR="00266928" w:rsidRPr="0097053F" w:rsidRDefault="00266928" w:rsidP="00751426">
      <w:pPr>
        <w:ind w:left="360" w:firstLine="720"/>
        <w:rPr>
          <w:b/>
        </w:rPr>
      </w:pPr>
      <w:r w:rsidRPr="0097053F">
        <w:rPr>
          <w:b/>
        </w:rPr>
        <w:t>UNIVERSITY PROJECT NU</w:t>
      </w:r>
      <w:r w:rsidRPr="0097053F">
        <w:rPr>
          <w:b/>
        </w:rPr>
        <w:t xml:space="preserve">MBER: </w:t>
      </w:r>
      <w:permStart w:id="57419311" w:edGrp="everyone"/>
      <w:r w:rsidR="000F6108" w:rsidRPr="0097053F">
        <w:rPr>
          <w:b/>
        </w:rPr>
        <w:t>P078</w:t>
      </w:r>
      <w:r w:rsidR="004F4BFB" w:rsidRPr="0097053F">
        <w:rPr>
          <w:b/>
        </w:rPr>
        <w:t>-</w:t>
      </w:r>
      <w:r w:rsidR="000F6108" w:rsidRPr="0097053F">
        <w:rPr>
          <w:b/>
        </w:rPr>
        <w:t>24</w:t>
      </w:r>
      <w:r w:rsidR="004F4BFB" w:rsidRPr="0097053F">
        <w:rPr>
          <w:b/>
        </w:rPr>
        <w:t>-</w:t>
      </w:r>
      <w:r w:rsidR="000F6108" w:rsidRPr="0097053F">
        <w:rPr>
          <w:b/>
        </w:rPr>
        <w:t>109</w:t>
      </w:r>
      <w:permEnd w:id="57419311"/>
    </w:p>
    <w:p w14:paraId="736D9D14" w14:textId="77777777" w:rsidR="00966B41" w:rsidRPr="0097053F" w:rsidRDefault="00966B41" w:rsidP="00966B41">
      <w:pPr>
        <w:ind w:left="288" w:firstLine="720"/>
      </w:pPr>
    </w:p>
    <w:p w14:paraId="4F3008EB" w14:textId="1F1F5722" w:rsidR="00266928" w:rsidRPr="0097053F" w:rsidRDefault="00266928" w:rsidP="00751426">
      <w:pPr>
        <w:ind w:left="1080"/>
      </w:pPr>
      <w:r w:rsidRPr="0097053F">
        <w:t xml:space="preserve">and all other works pertinent thereto, as well as the premises and the conditions affecting the Work.  I/We hereby offer to furnish all materials, products, plant and labour necessary for the proper completion of the above Work set forth in the documents referred to above, including all costs, expenses, allowances, disbursements, overhead, profit and taxes, but </w:t>
      </w:r>
      <w:r w:rsidRPr="0097053F">
        <w:rPr>
          <w:u w:val="single"/>
        </w:rPr>
        <w:t>excluding</w:t>
      </w:r>
      <w:r w:rsidRPr="0097053F">
        <w:t xml:space="preserve"> the Harmonized Sales Tax (HST), for the Contract Price of </w:t>
      </w:r>
    </w:p>
    <w:p w14:paraId="00D2F492" w14:textId="77777777" w:rsidR="00966B41" w:rsidRPr="0097053F" w:rsidRDefault="00966B41" w:rsidP="00966B41">
      <w:pPr>
        <w:ind w:left="1008"/>
      </w:pPr>
    </w:p>
    <w:p w14:paraId="37FD264F" w14:textId="77777777" w:rsidR="00266928" w:rsidRPr="0097053F" w:rsidRDefault="00966B41" w:rsidP="00751426">
      <w:pPr>
        <w:tabs>
          <w:tab w:val="left" w:pos="1008"/>
        </w:tabs>
        <w:ind w:left="1080"/>
      </w:pPr>
      <w:permStart w:id="749542772" w:edGrp="everyone"/>
      <w:r w:rsidRPr="0097053F">
        <w:t xml:space="preserve">________________________________________________________ </w:t>
      </w:r>
      <w:permEnd w:id="749542772"/>
      <w:r w:rsidR="00266928" w:rsidRPr="0097053F">
        <w:t>and</w:t>
      </w:r>
      <w:r w:rsidRPr="0097053F">
        <w:t xml:space="preserve"> </w:t>
      </w:r>
      <w:permStart w:id="984618666" w:edGrp="everyone"/>
      <w:r w:rsidRPr="0097053F">
        <w:t>_______</w:t>
      </w:r>
      <w:permEnd w:id="984618666"/>
      <w:r w:rsidR="00266928" w:rsidRPr="0097053F">
        <w:t>/100 Dollars</w:t>
      </w:r>
    </w:p>
    <w:p w14:paraId="05B3710E" w14:textId="77777777" w:rsidR="00266928" w:rsidRPr="0097053F" w:rsidRDefault="00266928" w:rsidP="00751426">
      <w:pPr>
        <w:tabs>
          <w:tab w:val="left" w:pos="1008"/>
        </w:tabs>
        <w:ind w:left="1080"/>
      </w:pPr>
      <w:permStart w:id="133787558" w:edGrp="everyone"/>
      <w:r w:rsidRPr="0097053F">
        <w:t>($</w:t>
      </w:r>
      <w:r w:rsidR="005A5EC7" w:rsidRPr="0097053F">
        <w:t xml:space="preserve">     </w:t>
      </w:r>
      <w:r w:rsidR="00545854" w:rsidRPr="0097053F">
        <w:t xml:space="preserve">                                </w:t>
      </w:r>
      <w:r w:rsidR="005A5EC7" w:rsidRPr="0097053F">
        <w:t>)</w:t>
      </w:r>
      <w:r w:rsidR="00545854" w:rsidRPr="0097053F">
        <w:t xml:space="preserve"> </w:t>
      </w:r>
      <w:permEnd w:id="133787558"/>
      <w:r w:rsidRPr="0097053F">
        <w:t>in lawful money of Canada.</w:t>
      </w:r>
    </w:p>
    <w:p w14:paraId="5004E88C" w14:textId="77777777" w:rsidR="00966B41" w:rsidRPr="0097053F" w:rsidRDefault="00966B41" w:rsidP="00751426">
      <w:pPr>
        <w:tabs>
          <w:tab w:val="left" w:pos="1008"/>
        </w:tabs>
        <w:ind w:left="1080"/>
      </w:pPr>
    </w:p>
    <w:p w14:paraId="675A211E" w14:textId="77777777" w:rsidR="00966B41" w:rsidRPr="0097053F" w:rsidRDefault="00266928" w:rsidP="00751426">
      <w:pPr>
        <w:tabs>
          <w:tab w:val="left" w:pos="1008"/>
        </w:tabs>
        <w:ind w:left="1080"/>
      </w:pPr>
      <w:r w:rsidRPr="0097053F">
        <w:t xml:space="preserve">Where there is a discrepancy between the Contract Price expressed in words and the price as </w:t>
      </w:r>
    </w:p>
    <w:p w14:paraId="07B56913" w14:textId="77777777" w:rsidR="00266928" w:rsidRPr="0097053F" w:rsidRDefault="00266928" w:rsidP="00751426">
      <w:pPr>
        <w:tabs>
          <w:tab w:val="left" w:pos="1008"/>
        </w:tabs>
        <w:ind w:left="1080"/>
      </w:pPr>
      <w:r w:rsidRPr="0097053F">
        <w:t>expressed in numbers, the Contract Price expressed in numbers shall prevail.</w:t>
      </w:r>
    </w:p>
    <w:p w14:paraId="558CA3F7" w14:textId="77777777" w:rsidR="00966B41" w:rsidRPr="0097053F" w:rsidRDefault="00966B41" w:rsidP="00751426">
      <w:pPr>
        <w:tabs>
          <w:tab w:val="left" w:pos="1008"/>
        </w:tabs>
        <w:ind w:left="1080"/>
      </w:pPr>
    </w:p>
    <w:p w14:paraId="0F7B1F10" w14:textId="77777777" w:rsidR="00966B41" w:rsidRPr="0097053F" w:rsidRDefault="00266928" w:rsidP="00751426">
      <w:pPr>
        <w:tabs>
          <w:tab w:val="left" w:pos="1008"/>
        </w:tabs>
        <w:ind w:left="1080"/>
      </w:pPr>
      <w:r w:rsidRPr="0097053F">
        <w:t xml:space="preserve">In submitting this Bid, I/we recognize the Owner's right to accept any Bid or to reject all Bids as further </w:t>
      </w:r>
    </w:p>
    <w:p w14:paraId="5D176633" w14:textId="78BDD772" w:rsidR="009872AE" w:rsidRPr="0097053F" w:rsidRDefault="00266928" w:rsidP="00966B41">
      <w:pPr>
        <w:tabs>
          <w:tab w:val="left" w:pos="1008"/>
        </w:tabs>
      </w:pPr>
      <w:r w:rsidRPr="0097053F">
        <w:t xml:space="preserve">defined in </w:t>
      </w:r>
      <w:r w:rsidR="001E3015" w:rsidRPr="0097053F">
        <w:t xml:space="preserve">Section </w:t>
      </w:r>
      <w:r w:rsidRPr="0097053F">
        <w:t>00</w:t>
      </w:r>
      <w:r w:rsidR="00AF00D4" w:rsidRPr="0097053F">
        <w:t xml:space="preserve"> </w:t>
      </w:r>
      <w:r w:rsidRPr="0097053F">
        <w:t>2</w:t>
      </w:r>
      <w:r w:rsidR="00AF00D4" w:rsidRPr="0097053F">
        <w:t>1 13</w:t>
      </w:r>
      <w:r w:rsidRPr="0097053F">
        <w:t>, Instructions to Bidders.</w:t>
      </w:r>
    </w:p>
    <w:p w14:paraId="65B88ED7" w14:textId="77777777" w:rsidR="009872AE" w:rsidRPr="0097053F" w:rsidRDefault="009872AE" w:rsidP="009872AE">
      <w:pPr>
        <w:pStyle w:val="Heading2"/>
      </w:pPr>
      <w:r w:rsidRPr="0097053F">
        <w:t>Mechanical Divisions</w:t>
      </w:r>
      <w:permStart w:id="643958337" w:edGrp="everyone"/>
    </w:p>
    <w:p w14:paraId="744CAB04" w14:textId="77777777" w:rsidR="009872AE" w:rsidRPr="0097053F" w:rsidRDefault="009872AE" w:rsidP="009872AE"/>
    <w:p w14:paraId="3C499B49" w14:textId="77777777" w:rsidR="009872AE" w:rsidRPr="0097053F" w:rsidRDefault="009872AE" w:rsidP="009872AE">
      <w:pPr>
        <w:pStyle w:val="Heading3"/>
      </w:pPr>
      <w:r w:rsidRPr="0097053F">
        <w:t xml:space="preserve">The subcontractors for the work on Mechanical Divisions proposed by us </w:t>
      </w:r>
      <w:r w:rsidR="00093A2C" w:rsidRPr="0097053F">
        <w:t>are</w:t>
      </w:r>
      <w:r w:rsidRPr="0097053F">
        <w:t>:</w:t>
      </w:r>
    </w:p>
    <w:p w14:paraId="6ED70979" w14:textId="77777777" w:rsidR="009872AE" w:rsidRPr="0097053F" w:rsidRDefault="009872AE" w:rsidP="009872AE">
      <w:pPr>
        <w:rPr>
          <w:lang w:val="en-CA"/>
        </w:rPr>
      </w:pPr>
    </w:p>
    <w:p w14:paraId="4A934B83" w14:textId="77777777" w:rsidR="009872AE" w:rsidRPr="0097053F" w:rsidRDefault="009872AE" w:rsidP="009872AE">
      <w:pPr>
        <w:ind w:left="1656" w:firstLine="144"/>
        <w:rPr>
          <w:lang w:val="en-CA"/>
        </w:rPr>
      </w:pPr>
      <w:r w:rsidRPr="0097053F">
        <w:rPr>
          <w:lang w:val="en-CA"/>
        </w:rPr>
        <w:t>Division 22 – Plumbing ______________________________________________________</w:t>
      </w:r>
    </w:p>
    <w:p w14:paraId="0FC4B171" w14:textId="77777777" w:rsidR="009872AE" w:rsidRPr="0097053F" w:rsidRDefault="009872AE" w:rsidP="009872AE">
      <w:pPr>
        <w:ind w:left="1656"/>
        <w:rPr>
          <w:lang w:val="en-CA"/>
        </w:rPr>
      </w:pPr>
    </w:p>
    <w:p w14:paraId="07D7EF28" w14:textId="77777777" w:rsidR="009872AE" w:rsidRPr="0097053F" w:rsidRDefault="009872AE" w:rsidP="009872AE">
      <w:pPr>
        <w:ind w:left="1656" w:firstLine="144"/>
        <w:rPr>
          <w:lang w:val="en-CA"/>
        </w:rPr>
      </w:pPr>
      <w:r w:rsidRPr="0097053F">
        <w:rPr>
          <w:lang w:val="en-CA"/>
        </w:rPr>
        <w:t>Division 23 – HVAC ________________________________________________________</w:t>
      </w:r>
    </w:p>
    <w:p w14:paraId="01FE805E" w14:textId="77777777" w:rsidR="009872AE" w:rsidRPr="0097053F" w:rsidRDefault="009872AE" w:rsidP="009872AE">
      <w:pPr>
        <w:ind w:left="1656"/>
        <w:rPr>
          <w:lang w:val="en-CA"/>
        </w:rPr>
      </w:pPr>
    </w:p>
    <w:p w14:paraId="1B8F376B" w14:textId="77777777" w:rsidR="009872AE" w:rsidRPr="0097053F" w:rsidRDefault="009872AE" w:rsidP="009872AE">
      <w:pPr>
        <w:ind w:left="1656" w:firstLine="144"/>
        <w:rPr>
          <w:lang w:val="en-CA"/>
        </w:rPr>
      </w:pPr>
      <w:r w:rsidRPr="0097053F">
        <w:rPr>
          <w:lang w:val="en-CA"/>
        </w:rPr>
        <w:lastRenderedPageBreak/>
        <w:t>Division 25 – Integrated Automation ___________________________________________</w:t>
      </w:r>
    </w:p>
    <w:p w14:paraId="604DD039" w14:textId="77777777" w:rsidR="009872AE" w:rsidRPr="0097053F" w:rsidRDefault="009872AE" w:rsidP="009872AE"/>
    <w:p w14:paraId="243A0F13" w14:textId="77777777" w:rsidR="009872AE" w:rsidRPr="0097053F" w:rsidRDefault="009872AE" w:rsidP="009872AE">
      <w:pPr>
        <w:pStyle w:val="Heading3"/>
      </w:pPr>
      <w:r w:rsidRPr="0097053F">
        <w:t>The amount for the work on Divisions 22, 23, and 25 included in the Contract Price is:</w:t>
      </w:r>
    </w:p>
    <w:p w14:paraId="626102C0" w14:textId="77777777" w:rsidR="009872AE" w:rsidRPr="0097053F" w:rsidRDefault="009872AE" w:rsidP="009872AE">
      <w:pPr>
        <w:rPr>
          <w:lang w:val="en-CA"/>
        </w:rPr>
      </w:pPr>
    </w:p>
    <w:p w14:paraId="3EB35817" w14:textId="77777777" w:rsidR="009872AE" w:rsidRPr="0097053F" w:rsidRDefault="009872AE" w:rsidP="009872AE">
      <w:pPr>
        <w:ind w:left="936" w:firstLine="720"/>
      </w:pPr>
      <w:r w:rsidRPr="0097053F">
        <w:t>____________________________________________________ and _______/100 Dollars</w:t>
      </w:r>
    </w:p>
    <w:p w14:paraId="01474A1E" w14:textId="77777777" w:rsidR="009872AE" w:rsidRPr="0097053F" w:rsidRDefault="009872AE" w:rsidP="009872AE">
      <w:pPr>
        <w:ind w:left="936" w:firstLine="720"/>
      </w:pPr>
      <w:r w:rsidRPr="0097053F">
        <w:t>($                              ) in lawful monies of Canada</w:t>
      </w:r>
    </w:p>
    <w:p w14:paraId="26F3199F" w14:textId="77777777" w:rsidR="009872AE" w:rsidRPr="0097053F" w:rsidRDefault="009872AE" w:rsidP="009872AE">
      <w:pPr>
        <w:ind w:left="936" w:firstLine="720"/>
      </w:pPr>
    </w:p>
    <w:permEnd w:id="643958337"/>
    <w:p w14:paraId="572AAF7E" w14:textId="77777777" w:rsidR="009872AE" w:rsidRPr="0097053F" w:rsidRDefault="009872AE" w:rsidP="009872AE">
      <w:pPr>
        <w:pStyle w:val="Heading2"/>
      </w:pPr>
      <w:r w:rsidRPr="0097053F">
        <w:t>Electrical</w:t>
      </w:r>
      <w:permStart w:id="701572786" w:edGrp="everyone"/>
    </w:p>
    <w:p w14:paraId="1B9B6C19" w14:textId="77777777" w:rsidR="009872AE" w:rsidRPr="0097053F" w:rsidRDefault="009872AE" w:rsidP="009872AE"/>
    <w:p w14:paraId="348ECBDB" w14:textId="77777777" w:rsidR="009872AE" w:rsidRPr="0097053F" w:rsidRDefault="00FF1D44" w:rsidP="009872AE">
      <w:pPr>
        <w:pStyle w:val="Heading3"/>
      </w:pPr>
      <w:r w:rsidRPr="0097053F">
        <w:t>The E</w:t>
      </w:r>
      <w:r w:rsidR="009872AE" w:rsidRPr="0097053F">
        <w:t>lectrical subcontractor for the work of Division 26 Electrical proposed by us is:</w:t>
      </w:r>
    </w:p>
    <w:p w14:paraId="652F630D" w14:textId="77777777" w:rsidR="009872AE" w:rsidRPr="0097053F" w:rsidRDefault="009872AE" w:rsidP="009872AE">
      <w:pPr>
        <w:rPr>
          <w:lang w:val="en-CA"/>
        </w:rPr>
      </w:pPr>
    </w:p>
    <w:p w14:paraId="65F7E966" w14:textId="77777777" w:rsidR="009872AE" w:rsidRPr="0097053F" w:rsidRDefault="009872AE" w:rsidP="009872AE">
      <w:pPr>
        <w:ind w:left="1656"/>
        <w:rPr>
          <w:lang w:val="en-CA"/>
        </w:rPr>
      </w:pPr>
      <w:r w:rsidRPr="0097053F">
        <w:rPr>
          <w:lang w:val="en-CA"/>
        </w:rPr>
        <w:t>______________________________________________________________________</w:t>
      </w:r>
    </w:p>
    <w:p w14:paraId="72C1DBAC" w14:textId="77777777" w:rsidR="009872AE" w:rsidRPr="0097053F" w:rsidRDefault="009872AE" w:rsidP="009872AE"/>
    <w:p w14:paraId="12154BB9" w14:textId="77777777" w:rsidR="009872AE" w:rsidRPr="0097053F" w:rsidRDefault="009872AE" w:rsidP="009872AE">
      <w:pPr>
        <w:pStyle w:val="Heading3"/>
      </w:pPr>
      <w:r w:rsidRPr="0097053F">
        <w:t>The amount for the work of Division 26 Electrical included in the Contract Price is:</w:t>
      </w:r>
    </w:p>
    <w:p w14:paraId="5606C3F5" w14:textId="77777777" w:rsidR="009872AE" w:rsidRPr="0097053F" w:rsidRDefault="009872AE" w:rsidP="009872AE">
      <w:pPr>
        <w:rPr>
          <w:lang w:val="en-CA"/>
        </w:rPr>
      </w:pPr>
    </w:p>
    <w:p w14:paraId="5C988058" w14:textId="77777777" w:rsidR="009872AE" w:rsidRPr="0097053F" w:rsidRDefault="009872AE" w:rsidP="009872AE">
      <w:pPr>
        <w:ind w:left="936" w:firstLine="720"/>
      </w:pPr>
      <w:r w:rsidRPr="0097053F">
        <w:t>____________________________________________________ and _______/100 Dollars</w:t>
      </w:r>
    </w:p>
    <w:p w14:paraId="618090D9" w14:textId="77777777" w:rsidR="009872AE" w:rsidRPr="0097053F" w:rsidRDefault="009872AE" w:rsidP="009872AE">
      <w:pPr>
        <w:ind w:left="936" w:firstLine="720"/>
      </w:pPr>
      <w:r w:rsidRPr="0097053F">
        <w:t>($                              ) in lawful monies of Canada</w:t>
      </w:r>
    </w:p>
    <w:p w14:paraId="1C41CFB8" w14:textId="77777777" w:rsidR="00671B22" w:rsidRPr="0097053F" w:rsidRDefault="00671B22" w:rsidP="009872AE">
      <w:pPr>
        <w:ind w:left="936" w:firstLine="720"/>
      </w:pPr>
    </w:p>
    <w:permEnd w:id="701572786"/>
    <w:p w14:paraId="23CA7520" w14:textId="77777777" w:rsidR="00671B22" w:rsidRPr="0097053F" w:rsidRDefault="00671B22" w:rsidP="00671B22">
      <w:pPr>
        <w:pStyle w:val="Heading2"/>
      </w:pPr>
      <w:r w:rsidRPr="0097053F">
        <w:t>Caisson Drilling</w:t>
      </w:r>
      <w:permStart w:id="452879707" w:edGrp="everyone"/>
    </w:p>
    <w:p w14:paraId="28FC17B4" w14:textId="77777777" w:rsidR="00671B22" w:rsidRPr="0097053F" w:rsidRDefault="00671B22" w:rsidP="00671B22"/>
    <w:p w14:paraId="2243DB29" w14:textId="25A56005" w:rsidR="00671B22" w:rsidRPr="0097053F" w:rsidRDefault="00DE01C7" w:rsidP="00DE01C7">
      <w:pPr>
        <w:jc w:val="center"/>
      </w:pPr>
      <w:r w:rsidRPr="0097053F">
        <w:t>Intentionally deleted</w:t>
      </w:r>
    </w:p>
    <w:p w14:paraId="6D29C501" w14:textId="77777777" w:rsidR="00541666" w:rsidRPr="0097053F" w:rsidRDefault="00541666" w:rsidP="00671B22">
      <w:pPr>
        <w:ind w:left="936" w:firstLine="720"/>
      </w:pPr>
    </w:p>
    <w:p w14:paraId="1891BF68" w14:textId="7C9088ED" w:rsidR="009872AE" w:rsidRPr="0097053F" w:rsidRDefault="009872AE" w:rsidP="001F0E49"/>
    <w:p w14:paraId="2A68B4E0" w14:textId="77777777" w:rsidR="009872AE" w:rsidRPr="0097053F" w:rsidRDefault="009872AE" w:rsidP="009872AE"/>
    <w:p w14:paraId="0DEFC2C8" w14:textId="77777777" w:rsidR="00266928" w:rsidRPr="0097053F" w:rsidRDefault="00266928" w:rsidP="00966B41">
      <w:pPr>
        <w:pStyle w:val="Heading1"/>
      </w:pPr>
      <w:bookmarkStart w:id="3" w:name="_Toc16682922"/>
      <w:permEnd w:id="452879707"/>
      <w:r w:rsidRPr="0097053F">
        <w:t>BONDS AND INSURANCE</w:t>
      </w:r>
      <w:bookmarkEnd w:id="3"/>
    </w:p>
    <w:p w14:paraId="4210181F" w14:textId="77777777" w:rsidR="00966B41" w:rsidRPr="0097053F" w:rsidRDefault="00966B41" w:rsidP="00966B41"/>
    <w:p w14:paraId="7E7A3034" w14:textId="77777777" w:rsidR="00266928" w:rsidRPr="0097053F" w:rsidRDefault="002E08D3" w:rsidP="00966B41">
      <w:pPr>
        <w:pStyle w:val="Heading2"/>
      </w:pPr>
      <w:r w:rsidRPr="0097053F">
        <w:t xml:space="preserve">For </w:t>
      </w:r>
      <w:r w:rsidRPr="0097053F">
        <w:rPr>
          <w:u w:val="single"/>
        </w:rPr>
        <w:t>all</w:t>
      </w:r>
      <w:r w:rsidRPr="0097053F">
        <w:t xml:space="preserve"> bid submissions of any value, a</w:t>
      </w:r>
      <w:r w:rsidR="00266928" w:rsidRPr="0097053F">
        <w:t xml:space="preserve">ttached herewith is a ten percent (10%) </w:t>
      </w:r>
      <w:r w:rsidR="009C49D1" w:rsidRPr="0097053F">
        <w:t>d</w:t>
      </w:r>
      <w:r w:rsidR="0097525F" w:rsidRPr="0097053F">
        <w:t xml:space="preserve">igital </w:t>
      </w:r>
      <w:r w:rsidR="00266928" w:rsidRPr="0097053F">
        <w:t>Bid Bond in compliance with the requirements of Document 00</w:t>
      </w:r>
      <w:r w:rsidR="002C5E85" w:rsidRPr="0097053F">
        <w:t xml:space="preserve"> 21 13</w:t>
      </w:r>
      <w:r w:rsidR="00266928" w:rsidRPr="0097053F">
        <w:t>, Instructions to Bidders.</w:t>
      </w:r>
    </w:p>
    <w:p w14:paraId="30983E04" w14:textId="77777777" w:rsidR="00966B41" w:rsidRPr="0097053F" w:rsidRDefault="00966B41" w:rsidP="00966B41"/>
    <w:p w14:paraId="5B8FF47F" w14:textId="77777777" w:rsidR="00266928" w:rsidRPr="0097053F" w:rsidRDefault="002E08D3" w:rsidP="00966B41">
      <w:pPr>
        <w:pStyle w:val="Heading2"/>
      </w:pPr>
      <w:r w:rsidRPr="0097053F">
        <w:t>For bid submissions over $500,000, included with the Bid Bond and a</w:t>
      </w:r>
      <w:r w:rsidR="00266928" w:rsidRPr="0097053F">
        <w:t>ttached herewith is a</w:t>
      </w:r>
      <w:r w:rsidR="00C00145" w:rsidRPr="0097053F">
        <w:t xml:space="preserve"> digital</w:t>
      </w:r>
      <w:r w:rsidR="00266928" w:rsidRPr="0097053F">
        <w:t xml:space="preserve"> Agreement to Bond or letter from a Surety Company </w:t>
      </w:r>
      <w:r w:rsidRPr="0097053F">
        <w:t xml:space="preserve">for 50% Performance Bond and 50% Labour and Material Bond </w:t>
      </w:r>
      <w:r w:rsidR="00266928" w:rsidRPr="0097053F">
        <w:t xml:space="preserve">in compliance with the requirements of </w:t>
      </w:r>
      <w:r w:rsidR="00AF00D4" w:rsidRPr="0097053F">
        <w:t>Section 00 21 13</w:t>
      </w:r>
      <w:r w:rsidR="00266928" w:rsidRPr="0097053F">
        <w:t>, Instructions to Bidders.</w:t>
      </w:r>
    </w:p>
    <w:p w14:paraId="3CA38C32" w14:textId="77777777" w:rsidR="00966B41" w:rsidRPr="0097053F" w:rsidRDefault="00966B41" w:rsidP="00966B41"/>
    <w:p w14:paraId="69462EC2" w14:textId="77777777" w:rsidR="00266928" w:rsidRPr="0097053F" w:rsidRDefault="00266928" w:rsidP="00966B41">
      <w:pPr>
        <w:pStyle w:val="Heading2"/>
      </w:pPr>
      <w:r w:rsidRPr="0097053F">
        <w:t>I/We agree in the event of our Bid being accepted by the Owner within sixty (60) days of the time stated for the closing of receipt of Bids and our:</w:t>
      </w:r>
    </w:p>
    <w:p w14:paraId="447CA517" w14:textId="77777777" w:rsidR="00966B41" w:rsidRPr="0097053F" w:rsidRDefault="00966B41" w:rsidP="00966B41"/>
    <w:p w14:paraId="7CD62A4F" w14:textId="77777777" w:rsidR="00266928" w:rsidRPr="0097053F" w:rsidRDefault="00266928" w:rsidP="00966B41">
      <w:pPr>
        <w:pStyle w:val="Heading3"/>
      </w:pPr>
      <w:r w:rsidRPr="0097053F">
        <w:t>failing or declining to enter into a Contract with the Owner in the form hereinafter mentioned;</w:t>
      </w:r>
    </w:p>
    <w:p w14:paraId="3F22196D" w14:textId="77777777" w:rsidR="00966B41" w:rsidRPr="0097053F" w:rsidRDefault="00966B41" w:rsidP="00966B41">
      <w:pPr>
        <w:rPr>
          <w:lang w:val="en-CA"/>
        </w:rPr>
      </w:pPr>
    </w:p>
    <w:p w14:paraId="1A3646D6" w14:textId="77777777" w:rsidR="00266928" w:rsidRPr="0097053F" w:rsidRDefault="00266928" w:rsidP="00966B41">
      <w:pPr>
        <w:pStyle w:val="Heading3"/>
      </w:pPr>
      <w:r w:rsidRPr="0097053F">
        <w:t>or failing to furnish a fifty percent (50%) Performance Bond and (50%) Labour and Material Payment Bond within ten (10) days of award date;</w:t>
      </w:r>
    </w:p>
    <w:p w14:paraId="2F484A39" w14:textId="77777777" w:rsidR="00966B41" w:rsidRPr="0097053F" w:rsidRDefault="00966B41" w:rsidP="00966B41">
      <w:pPr>
        <w:rPr>
          <w:lang w:val="en-CA"/>
        </w:rPr>
      </w:pPr>
    </w:p>
    <w:p w14:paraId="03543551" w14:textId="77777777" w:rsidR="00266928" w:rsidRPr="0097053F" w:rsidRDefault="00266928" w:rsidP="00966B41">
      <w:pPr>
        <w:pStyle w:val="Heading3"/>
      </w:pPr>
      <w:r w:rsidRPr="0097053F">
        <w:t>or failing to furnish the required Insurance Policies within ten (10) days of award date.</w:t>
      </w:r>
    </w:p>
    <w:p w14:paraId="508E1847" w14:textId="77777777" w:rsidR="00966B41" w:rsidRPr="0097053F" w:rsidRDefault="00966B41" w:rsidP="00966B41">
      <w:pPr>
        <w:rPr>
          <w:lang w:val="en-CA"/>
        </w:rPr>
      </w:pPr>
    </w:p>
    <w:p w14:paraId="764629F1" w14:textId="77777777" w:rsidR="00266928" w:rsidRPr="0097053F" w:rsidRDefault="00266928" w:rsidP="00D7496A">
      <w:pPr>
        <w:ind w:left="1080"/>
      </w:pPr>
      <w:r w:rsidRPr="0097053F">
        <w:t>The Bid Bond may be called upon by the Owner to compensate</w:t>
      </w:r>
      <w:r w:rsidR="00966B41" w:rsidRPr="0097053F">
        <w:t xml:space="preserve"> it for any damages it may have </w:t>
      </w:r>
      <w:r w:rsidRPr="0097053F">
        <w:t>suffered as a result of the Bidder’s failure.</w:t>
      </w:r>
    </w:p>
    <w:p w14:paraId="7CC404B3" w14:textId="77777777" w:rsidR="00966B41" w:rsidRPr="0097053F" w:rsidRDefault="00966B41" w:rsidP="00966B41">
      <w:pPr>
        <w:ind w:left="720" w:firstLine="288"/>
      </w:pPr>
    </w:p>
    <w:p w14:paraId="06F53480" w14:textId="77777777" w:rsidR="00266928" w:rsidRPr="0097053F" w:rsidRDefault="00266928" w:rsidP="00966B41">
      <w:pPr>
        <w:pStyle w:val="Heading2"/>
      </w:pPr>
      <w:r w:rsidRPr="0097053F">
        <w:t>I/We agree to comply with the requirements of the Contract Documents, as amended, with respect to Bonds and Insurance.  In the event of our Bid not being accepted within sixty (60) days of the time stated for the closing of receipt of Bids, the Bid Bond will be returned to us forthwith</w:t>
      </w:r>
      <w:r w:rsidR="009C49D1" w:rsidRPr="0097053F">
        <w:t xml:space="preserve"> (by electronic means)</w:t>
      </w:r>
      <w:r w:rsidRPr="0097053F">
        <w:t xml:space="preserve"> unless a satisfactory arrangement is made with us covering its retention for a further stated period.</w:t>
      </w:r>
    </w:p>
    <w:p w14:paraId="07EBD484" w14:textId="77777777" w:rsidR="00966B41" w:rsidRPr="0097053F" w:rsidRDefault="00966B41" w:rsidP="00266928"/>
    <w:p w14:paraId="7D448066" w14:textId="77777777" w:rsidR="00266928" w:rsidRPr="0097053F" w:rsidRDefault="00266928" w:rsidP="00746B08">
      <w:pPr>
        <w:pStyle w:val="Heading1"/>
      </w:pPr>
      <w:bookmarkStart w:id="4" w:name="_Toc16682923"/>
      <w:r w:rsidRPr="0097053F">
        <w:t>ALTERNATIVE PRICES</w:t>
      </w:r>
      <w:bookmarkEnd w:id="4"/>
      <w:permStart w:id="951725970" w:edGrp="everyone"/>
    </w:p>
    <w:p w14:paraId="47FECEF4" w14:textId="77777777" w:rsidR="00746B08" w:rsidRPr="0097053F" w:rsidRDefault="00746B08" w:rsidP="00266928"/>
    <w:p w14:paraId="269E9B42" w14:textId="27F90E36" w:rsidR="00746B08" w:rsidRPr="0097053F" w:rsidRDefault="0097053F" w:rsidP="0097053F">
      <w:pPr>
        <w:ind w:left="504"/>
      </w:pPr>
      <w:r>
        <w:rPr>
          <w:rFonts w:cs="Arial"/>
          <w:b/>
        </w:rPr>
        <w:t>INTENTIONALLY DELETED</w:t>
      </w:r>
    </w:p>
    <w:p w14:paraId="42EC9D7B" w14:textId="77777777" w:rsidR="00746B08" w:rsidRPr="0097053F" w:rsidRDefault="00746B08" w:rsidP="00266928"/>
    <w:p w14:paraId="0A62440A" w14:textId="77777777" w:rsidR="00DB2AF4" w:rsidRPr="0097053F" w:rsidRDefault="00DB2AF4" w:rsidP="00DB2AF4">
      <w:pPr>
        <w:pStyle w:val="Heading1"/>
      </w:pPr>
      <w:bookmarkStart w:id="5" w:name="_Toc16682924"/>
      <w:permEnd w:id="951725970"/>
      <w:r w:rsidRPr="0097053F">
        <w:t>SEPARATE PRICES</w:t>
      </w:r>
      <w:bookmarkEnd w:id="5"/>
      <w:permStart w:id="1264743376" w:edGrp="everyone"/>
    </w:p>
    <w:p w14:paraId="76D8EAA1" w14:textId="77777777" w:rsidR="00DB2AF4" w:rsidRPr="0097053F" w:rsidRDefault="00DB2AF4" w:rsidP="00DB2AF4"/>
    <w:p w14:paraId="0290242F" w14:textId="77B1E4AF" w:rsidR="00294D83" w:rsidRPr="0097053F" w:rsidRDefault="0097053F" w:rsidP="0097053F">
      <w:pPr>
        <w:pStyle w:val="SpecNote"/>
        <w:ind w:left="504"/>
        <w:rPr>
          <w:rFonts w:cs="Arial"/>
          <w:color w:val="auto"/>
        </w:rPr>
      </w:pPr>
      <w:r>
        <w:rPr>
          <w:rFonts w:cs="Arial"/>
          <w:color w:val="auto"/>
        </w:rPr>
        <w:t>INTENTIONALLY DELETED</w:t>
      </w:r>
    </w:p>
    <w:p w14:paraId="7FFF95B5" w14:textId="77777777" w:rsidR="0097053F" w:rsidRPr="0097053F" w:rsidRDefault="0097053F" w:rsidP="00B37F6D">
      <w:pPr>
        <w:tabs>
          <w:tab w:val="left" w:pos="3600"/>
          <w:tab w:val="left" w:pos="5760"/>
          <w:tab w:val="left" w:pos="7920"/>
        </w:tabs>
      </w:pPr>
      <w:permStart w:id="1542205948" w:edGrp="everyone"/>
      <w:permEnd w:id="1264743376"/>
    </w:p>
    <w:p w14:paraId="55BA8A4E" w14:textId="19E81F38" w:rsidR="000E661D" w:rsidRPr="0097053F" w:rsidRDefault="000E661D" w:rsidP="00CE2961">
      <w:pPr>
        <w:pStyle w:val="Heading1"/>
      </w:pPr>
      <w:bookmarkStart w:id="6" w:name="_Toc16682926"/>
      <w:permEnd w:id="1542205948"/>
      <w:r w:rsidRPr="0097053F">
        <w:t>WAGE RATES</w:t>
      </w:r>
    </w:p>
    <w:p w14:paraId="46F93695" w14:textId="77777777" w:rsidR="000E661D" w:rsidRPr="0097053F" w:rsidRDefault="000E661D" w:rsidP="000E661D"/>
    <w:p w14:paraId="3677B787" w14:textId="6AE33653" w:rsidR="000E661D" w:rsidRPr="0097053F" w:rsidRDefault="000E661D" w:rsidP="000E661D">
      <w:pPr>
        <w:pStyle w:val="Heading2"/>
      </w:pPr>
      <w:r w:rsidRPr="0097053F">
        <w:t>We the undersigned, agree that the following Wage Rates shall be measurable units of the part of the Work, form an integral part of this Bid, and are in effect for the duration of this Contract’s construction time period. For certainty, the Wage Rates apply to changes in the Work.</w:t>
      </w:r>
    </w:p>
    <w:p w14:paraId="29C88C5D" w14:textId="77777777" w:rsidR="000E661D" w:rsidRPr="0097053F" w:rsidRDefault="000E661D" w:rsidP="000E661D"/>
    <w:p w14:paraId="0DBD88DB" w14:textId="0B90D230" w:rsidR="000E661D" w:rsidRPr="0097053F" w:rsidRDefault="000E661D" w:rsidP="000E661D">
      <w:pPr>
        <w:pStyle w:val="Heading2"/>
      </w:pPr>
      <w:r w:rsidRPr="0097053F">
        <w:t>Wage Rates shall include all payroll costs, employee benefits, all agreed local union benefits, payroll burden, including overhead and profit, and present the actual cost to the Owner for Subcontractor labour and for the Contractor’s “Own Forces” labour.</w:t>
      </w:r>
    </w:p>
    <w:p w14:paraId="4A9CF469" w14:textId="77777777" w:rsidR="000E661D" w:rsidRPr="0097053F" w:rsidRDefault="000E661D" w:rsidP="00710831"/>
    <w:p w14:paraId="2FB3E0E5" w14:textId="2A435CF6" w:rsidR="000E661D" w:rsidRPr="0097053F" w:rsidRDefault="000E661D" w:rsidP="000E661D">
      <w:pPr>
        <w:pStyle w:val="Heading2"/>
      </w:pPr>
      <w:r w:rsidRPr="0097053F">
        <w:t>Wage Rates for Subcontractor labour shall be as actually quoted and documented by the Subcontractor who is named in the proposed list of Subcontractors and Suppliers.</w:t>
      </w:r>
    </w:p>
    <w:p w14:paraId="6F12FC12" w14:textId="77777777" w:rsidR="000E661D" w:rsidRPr="0097053F" w:rsidRDefault="000E661D" w:rsidP="000E661D"/>
    <w:p w14:paraId="465D3DD8" w14:textId="263294D3" w:rsidR="000E661D" w:rsidRPr="0097053F" w:rsidRDefault="000E661D" w:rsidP="000E661D">
      <w:pPr>
        <w:pStyle w:val="Heading2"/>
      </w:pPr>
      <w:r w:rsidRPr="0097053F">
        <w:t xml:space="preserve">The Wage Rates for the Contract shall be for either an addition to (extra) or a deduction from (credit) the Contract Price not covered by Unit Prices for the duration of the Contract as follows. </w:t>
      </w:r>
    </w:p>
    <w:p w14:paraId="420DCE80" w14:textId="77777777" w:rsidR="000E661D" w:rsidRPr="0097053F" w:rsidRDefault="000E661D" w:rsidP="000E661D"/>
    <w:p w14:paraId="36AA1F8F" w14:textId="77777777" w:rsidR="000E661D" w:rsidRPr="0097053F" w:rsidRDefault="000E661D" w:rsidP="000E661D">
      <w:pPr>
        <w:tabs>
          <w:tab w:val="left" w:pos="3600"/>
          <w:tab w:val="left" w:pos="5760"/>
          <w:tab w:val="left" w:pos="7920"/>
        </w:tabs>
        <w:ind w:left="504"/>
        <w:rPr>
          <w:b/>
        </w:rPr>
      </w:pPr>
      <w:r w:rsidRPr="0097053F">
        <w:tab/>
      </w:r>
      <w:r w:rsidRPr="0097053F">
        <w:rPr>
          <w:b/>
        </w:rPr>
        <w:t>REGULAR TIME/</w:t>
      </w:r>
      <w:r w:rsidRPr="0097053F">
        <w:rPr>
          <w:b/>
        </w:rPr>
        <w:tab/>
        <w:t>SHIFT PREMIUM/</w:t>
      </w:r>
      <w:r w:rsidRPr="0097053F">
        <w:rPr>
          <w:b/>
        </w:rPr>
        <w:tab/>
        <w:t>OVER TIME/</w:t>
      </w:r>
    </w:p>
    <w:p w14:paraId="37898EC3" w14:textId="77777777" w:rsidR="000E661D" w:rsidRPr="0097053F" w:rsidRDefault="000E661D" w:rsidP="000E661D">
      <w:pPr>
        <w:tabs>
          <w:tab w:val="left" w:pos="3600"/>
          <w:tab w:val="left" w:pos="5760"/>
          <w:tab w:val="left" w:pos="7920"/>
        </w:tabs>
        <w:ind w:firstLine="504"/>
      </w:pPr>
      <w:r w:rsidRPr="0097053F">
        <w:rPr>
          <w:b/>
          <w:u w:val="single"/>
        </w:rPr>
        <w:t>ITEM OF WORK</w:t>
      </w:r>
      <w:r w:rsidRPr="0097053F">
        <w:tab/>
      </w:r>
      <w:r w:rsidRPr="0097053F">
        <w:rPr>
          <w:b/>
          <w:u w:val="single"/>
        </w:rPr>
        <w:t>COST PER HOUR</w:t>
      </w:r>
      <w:r w:rsidRPr="0097053F">
        <w:rPr>
          <w:b/>
        </w:rPr>
        <w:tab/>
      </w:r>
      <w:r w:rsidRPr="0097053F">
        <w:rPr>
          <w:b/>
          <w:u w:val="single"/>
        </w:rPr>
        <w:t>COST PER HOUR</w:t>
      </w:r>
      <w:r w:rsidRPr="0097053F">
        <w:rPr>
          <w:b/>
        </w:rPr>
        <w:tab/>
      </w:r>
      <w:r w:rsidRPr="0097053F">
        <w:rPr>
          <w:b/>
          <w:u w:val="single"/>
        </w:rPr>
        <w:t>COST PER HOUR</w:t>
      </w:r>
    </w:p>
    <w:p w14:paraId="33369234" w14:textId="77777777" w:rsidR="000E661D" w:rsidRPr="0097053F" w:rsidRDefault="000E661D" w:rsidP="000E661D">
      <w:pPr>
        <w:tabs>
          <w:tab w:val="left" w:pos="3600"/>
          <w:tab w:val="left" w:pos="5760"/>
          <w:tab w:val="left" w:pos="7920"/>
        </w:tabs>
        <w:ind w:firstLine="504"/>
      </w:pPr>
    </w:p>
    <w:p w14:paraId="4F9393AE" w14:textId="77777777" w:rsidR="000E661D" w:rsidRPr="0097053F" w:rsidRDefault="000E661D" w:rsidP="000E661D">
      <w:pPr>
        <w:tabs>
          <w:tab w:val="left" w:pos="3600"/>
          <w:tab w:val="left" w:pos="5760"/>
          <w:tab w:val="left" w:pos="7920"/>
        </w:tabs>
        <w:ind w:firstLine="504"/>
      </w:pPr>
      <w:r w:rsidRPr="0097053F">
        <w:t>Selective Demolition Labourer</w:t>
      </w:r>
      <w:r w:rsidRPr="0097053F">
        <w:tab/>
      </w:r>
      <w:permStart w:id="414843900" w:edGrp="everyone"/>
      <w:r w:rsidRPr="0097053F">
        <w:t>$______________</w:t>
      </w:r>
      <w:r w:rsidRPr="0097053F">
        <w:tab/>
        <w:t>$______________</w:t>
      </w:r>
      <w:r w:rsidRPr="0097053F">
        <w:tab/>
        <w:t>$______________</w:t>
      </w:r>
      <w:permEnd w:id="414843900"/>
    </w:p>
    <w:p w14:paraId="6B955C4A" w14:textId="77777777" w:rsidR="000E661D" w:rsidRPr="0097053F" w:rsidRDefault="000E661D" w:rsidP="000E661D">
      <w:pPr>
        <w:tabs>
          <w:tab w:val="left" w:pos="3600"/>
          <w:tab w:val="left" w:pos="5760"/>
          <w:tab w:val="left" w:pos="7920"/>
        </w:tabs>
        <w:ind w:firstLine="504"/>
      </w:pPr>
    </w:p>
    <w:p w14:paraId="5C027A2B" w14:textId="77777777" w:rsidR="000E661D" w:rsidRPr="0097053F" w:rsidRDefault="000E661D" w:rsidP="000E661D">
      <w:pPr>
        <w:tabs>
          <w:tab w:val="left" w:pos="3600"/>
          <w:tab w:val="left" w:pos="5760"/>
          <w:tab w:val="left" w:pos="7920"/>
        </w:tabs>
        <w:ind w:firstLine="504"/>
      </w:pPr>
      <w:r w:rsidRPr="0097053F">
        <w:t>Concrete Worker/Finisher</w:t>
      </w:r>
      <w:r w:rsidRPr="0097053F">
        <w:tab/>
      </w:r>
      <w:permStart w:id="2138576059" w:edGrp="everyone"/>
      <w:r w:rsidRPr="0097053F">
        <w:t>$______________</w:t>
      </w:r>
      <w:r w:rsidRPr="0097053F">
        <w:tab/>
        <w:t>$______________</w:t>
      </w:r>
      <w:r w:rsidRPr="0097053F">
        <w:tab/>
        <w:t>$______________</w:t>
      </w:r>
      <w:permEnd w:id="2138576059"/>
    </w:p>
    <w:p w14:paraId="6615A40D" w14:textId="77777777" w:rsidR="000E661D" w:rsidRPr="0097053F" w:rsidRDefault="000E661D" w:rsidP="000E661D">
      <w:pPr>
        <w:tabs>
          <w:tab w:val="left" w:pos="3600"/>
          <w:tab w:val="left" w:pos="5760"/>
          <w:tab w:val="left" w:pos="7920"/>
        </w:tabs>
        <w:ind w:firstLine="504"/>
      </w:pPr>
    </w:p>
    <w:p w14:paraId="67437E28" w14:textId="77777777" w:rsidR="000E661D" w:rsidRPr="0097053F" w:rsidRDefault="000E661D" w:rsidP="000E661D">
      <w:pPr>
        <w:tabs>
          <w:tab w:val="left" w:pos="3600"/>
          <w:tab w:val="left" w:pos="5760"/>
          <w:tab w:val="left" w:pos="7920"/>
        </w:tabs>
        <w:ind w:firstLine="504"/>
      </w:pPr>
      <w:r w:rsidRPr="0097053F">
        <w:t>Mason</w:t>
      </w:r>
      <w:r w:rsidRPr="0097053F">
        <w:tab/>
      </w:r>
      <w:permStart w:id="198781434" w:edGrp="everyone"/>
      <w:r w:rsidRPr="0097053F">
        <w:t>$______________</w:t>
      </w:r>
      <w:r w:rsidRPr="0097053F">
        <w:tab/>
        <w:t>$______________</w:t>
      </w:r>
      <w:r w:rsidRPr="0097053F">
        <w:tab/>
        <w:t>$______________</w:t>
      </w:r>
      <w:permEnd w:id="198781434"/>
    </w:p>
    <w:p w14:paraId="234BB2E7" w14:textId="77777777" w:rsidR="000E661D" w:rsidRPr="0097053F" w:rsidRDefault="000E661D" w:rsidP="000E661D">
      <w:pPr>
        <w:tabs>
          <w:tab w:val="left" w:pos="3600"/>
          <w:tab w:val="left" w:pos="5760"/>
          <w:tab w:val="left" w:pos="7920"/>
        </w:tabs>
        <w:ind w:firstLine="504"/>
      </w:pPr>
    </w:p>
    <w:p w14:paraId="2A1B10C0" w14:textId="77777777" w:rsidR="000E661D" w:rsidRPr="0097053F" w:rsidRDefault="000E661D" w:rsidP="000E661D">
      <w:pPr>
        <w:tabs>
          <w:tab w:val="left" w:pos="3600"/>
          <w:tab w:val="left" w:pos="5760"/>
          <w:tab w:val="left" w:pos="7920"/>
        </w:tabs>
        <w:ind w:firstLine="504"/>
      </w:pPr>
      <w:r w:rsidRPr="0097053F">
        <w:t>Rough Carpenter</w:t>
      </w:r>
      <w:r w:rsidRPr="0097053F">
        <w:tab/>
      </w:r>
      <w:permStart w:id="195565255" w:edGrp="everyone"/>
      <w:r w:rsidRPr="0097053F">
        <w:t>$______________</w:t>
      </w:r>
      <w:r w:rsidRPr="0097053F">
        <w:tab/>
        <w:t>$______________</w:t>
      </w:r>
      <w:r w:rsidRPr="0097053F">
        <w:tab/>
        <w:t>$______________</w:t>
      </w:r>
      <w:permEnd w:id="195565255"/>
    </w:p>
    <w:p w14:paraId="6B5E5E81" w14:textId="77777777" w:rsidR="000E661D" w:rsidRPr="0097053F" w:rsidRDefault="000E661D" w:rsidP="000E661D">
      <w:pPr>
        <w:tabs>
          <w:tab w:val="left" w:pos="3600"/>
          <w:tab w:val="left" w:pos="5760"/>
          <w:tab w:val="left" w:pos="7920"/>
        </w:tabs>
        <w:ind w:firstLine="504"/>
      </w:pPr>
    </w:p>
    <w:p w14:paraId="1E5C6304" w14:textId="77777777" w:rsidR="000E661D" w:rsidRPr="0097053F" w:rsidRDefault="000E661D" w:rsidP="000E661D">
      <w:pPr>
        <w:tabs>
          <w:tab w:val="left" w:pos="3600"/>
          <w:tab w:val="left" w:pos="5760"/>
          <w:tab w:val="left" w:pos="7920"/>
        </w:tabs>
        <w:ind w:firstLine="504"/>
      </w:pPr>
      <w:r w:rsidRPr="0097053F">
        <w:t>Finish Carpenter</w:t>
      </w:r>
      <w:r w:rsidRPr="0097053F">
        <w:tab/>
      </w:r>
      <w:permStart w:id="2143428869" w:edGrp="everyone"/>
      <w:r w:rsidRPr="0097053F">
        <w:t>$______________</w:t>
      </w:r>
      <w:r w:rsidRPr="0097053F">
        <w:tab/>
        <w:t>$______________</w:t>
      </w:r>
      <w:r w:rsidRPr="0097053F">
        <w:tab/>
        <w:t>$______________</w:t>
      </w:r>
      <w:permEnd w:id="2143428869"/>
    </w:p>
    <w:p w14:paraId="594F5683" w14:textId="77777777" w:rsidR="000E661D" w:rsidRPr="0097053F" w:rsidRDefault="000E661D" w:rsidP="000E661D">
      <w:pPr>
        <w:tabs>
          <w:tab w:val="left" w:pos="3600"/>
          <w:tab w:val="left" w:pos="5760"/>
          <w:tab w:val="left" w:pos="7920"/>
        </w:tabs>
        <w:ind w:firstLine="504"/>
      </w:pPr>
    </w:p>
    <w:p w14:paraId="53B6B30F" w14:textId="77777777" w:rsidR="000E661D" w:rsidRPr="0097053F" w:rsidRDefault="000E661D" w:rsidP="000E661D">
      <w:pPr>
        <w:tabs>
          <w:tab w:val="left" w:pos="3600"/>
          <w:tab w:val="left" w:pos="5760"/>
          <w:tab w:val="left" w:pos="7920"/>
        </w:tabs>
        <w:ind w:firstLine="504"/>
      </w:pPr>
      <w:r w:rsidRPr="0097053F">
        <w:t>Door, Frame, Screen and</w:t>
      </w:r>
    </w:p>
    <w:p w14:paraId="23002DA1" w14:textId="77777777" w:rsidR="000E661D" w:rsidRPr="0097053F" w:rsidRDefault="000E661D" w:rsidP="000E661D">
      <w:pPr>
        <w:tabs>
          <w:tab w:val="left" w:pos="3600"/>
          <w:tab w:val="left" w:pos="5760"/>
          <w:tab w:val="left" w:pos="7920"/>
        </w:tabs>
        <w:ind w:firstLine="504"/>
      </w:pPr>
      <w:r w:rsidRPr="0097053F">
        <w:t>Hardware Installation Specialist</w:t>
      </w:r>
      <w:r w:rsidRPr="0097053F">
        <w:tab/>
      </w:r>
      <w:permStart w:id="966489030" w:edGrp="everyone"/>
      <w:r w:rsidRPr="0097053F">
        <w:t>$______________</w:t>
      </w:r>
      <w:r w:rsidRPr="0097053F">
        <w:tab/>
        <w:t>$______________</w:t>
      </w:r>
      <w:r w:rsidRPr="0097053F">
        <w:tab/>
        <w:t>$______________</w:t>
      </w:r>
      <w:permEnd w:id="966489030"/>
    </w:p>
    <w:p w14:paraId="58E33189" w14:textId="77777777" w:rsidR="000E661D" w:rsidRPr="0097053F" w:rsidRDefault="000E661D" w:rsidP="000E661D">
      <w:pPr>
        <w:tabs>
          <w:tab w:val="left" w:pos="3600"/>
          <w:tab w:val="left" w:pos="5760"/>
          <w:tab w:val="left" w:pos="7920"/>
        </w:tabs>
        <w:ind w:firstLine="504"/>
      </w:pPr>
    </w:p>
    <w:p w14:paraId="1EF02984" w14:textId="77777777" w:rsidR="000E661D" w:rsidRPr="0097053F" w:rsidRDefault="000E661D" w:rsidP="000E661D">
      <w:pPr>
        <w:tabs>
          <w:tab w:val="left" w:pos="3600"/>
          <w:tab w:val="left" w:pos="5760"/>
          <w:tab w:val="left" w:pos="7920"/>
        </w:tabs>
        <w:ind w:firstLine="504"/>
      </w:pPr>
      <w:r w:rsidRPr="0097053F">
        <w:t>Waterproofing Labourer</w:t>
      </w:r>
      <w:r w:rsidRPr="0097053F">
        <w:tab/>
      </w:r>
      <w:permStart w:id="347473203" w:edGrp="everyone"/>
      <w:r w:rsidRPr="0097053F">
        <w:t>$______________</w:t>
      </w:r>
      <w:r w:rsidRPr="0097053F">
        <w:tab/>
        <w:t>$______________</w:t>
      </w:r>
      <w:r w:rsidRPr="0097053F">
        <w:tab/>
        <w:t>$______________</w:t>
      </w:r>
      <w:permEnd w:id="347473203"/>
    </w:p>
    <w:p w14:paraId="7E757122" w14:textId="77777777" w:rsidR="000E661D" w:rsidRPr="0097053F" w:rsidRDefault="000E661D" w:rsidP="000E661D">
      <w:pPr>
        <w:tabs>
          <w:tab w:val="left" w:pos="3600"/>
          <w:tab w:val="left" w:pos="5760"/>
          <w:tab w:val="left" w:pos="7920"/>
        </w:tabs>
        <w:ind w:firstLine="504"/>
      </w:pPr>
    </w:p>
    <w:p w14:paraId="7A8230CA" w14:textId="77777777" w:rsidR="000E661D" w:rsidRPr="0097053F" w:rsidRDefault="000E661D" w:rsidP="000E661D">
      <w:pPr>
        <w:tabs>
          <w:tab w:val="left" w:pos="3600"/>
          <w:tab w:val="left" w:pos="5760"/>
          <w:tab w:val="left" w:pos="7920"/>
        </w:tabs>
        <w:ind w:firstLine="504"/>
      </w:pPr>
      <w:r w:rsidRPr="0097053F">
        <w:t>Sprayed Fireproofing Installer</w:t>
      </w:r>
      <w:r w:rsidRPr="0097053F">
        <w:tab/>
      </w:r>
      <w:permStart w:id="1016754301" w:edGrp="everyone"/>
      <w:r w:rsidRPr="0097053F">
        <w:t>$______________</w:t>
      </w:r>
      <w:r w:rsidRPr="0097053F">
        <w:tab/>
        <w:t>$______________</w:t>
      </w:r>
      <w:r w:rsidRPr="0097053F">
        <w:tab/>
        <w:t>$______________</w:t>
      </w:r>
      <w:permEnd w:id="1016754301"/>
    </w:p>
    <w:p w14:paraId="6F96B6EE" w14:textId="77777777" w:rsidR="000E661D" w:rsidRPr="0097053F" w:rsidRDefault="000E661D" w:rsidP="000E661D">
      <w:pPr>
        <w:tabs>
          <w:tab w:val="left" w:pos="3600"/>
          <w:tab w:val="left" w:pos="5760"/>
          <w:tab w:val="left" w:pos="7920"/>
        </w:tabs>
        <w:ind w:firstLine="504"/>
      </w:pPr>
    </w:p>
    <w:p w14:paraId="03F4CAEA" w14:textId="77777777" w:rsidR="000E661D" w:rsidRPr="0097053F" w:rsidRDefault="000E661D" w:rsidP="000E661D">
      <w:pPr>
        <w:tabs>
          <w:tab w:val="left" w:pos="3600"/>
          <w:tab w:val="left" w:pos="5760"/>
          <w:tab w:val="left" w:pos="7920"/>
        </w:tabs>
        <w:ind w:firstLine="504"/>
      </w:pPr>
      <w:r w:rsidRPr="0097053F">
        <w:t>Fire Stopping and Smoke</w:t>
      </w:r>
    </w:p>
    <w:p w14:paraId="61192FA0" w14:textId="77777777" w:rsidR="000E661D" w:rsidRPr="0097053F" w:rsidRDefault="000E661D" w:rsidP="000E661D">
      <w:pPr>
        <w:tabs>
          <w:tab w:val="left" w:pos="3600"/>
          <w:tab w:val="left" w:pos="5760"/>
          <w:tab w:val="left" w:pos="7920"/>
        </w:tabs>
        <w:ind w:firstLine="504"/>
      </w:pPr>
      <w:r w:rsidRPr="0097053F">
        <w:t>Seals Installer</w:t>
      </w:r>
      <w:r w:rsidRPr="0097053F">
        <w:tab/>
      </w:r>
      <w:permStart w:id="990866627" w:edGrp="everyone"/>
      <w:r w:rsidRPr="0097053F">
        <w:t>$______________</w:t>
      </w:r>
      <w:r w:rsidRPr="0097053F">
        <w:tab/>
        <w:t>$______________</w:t>
      </w:r>
      <w:r w:rsidRPr="0097053F">
        <w:tab/>
        <w:t>$______________</w:t>
      </w:r>
      <w:permEnd w:id="990866627"/>
    </w:p>
    <w:p w14:paraId="1E44E4F1" w14:textId="77777777" w:rsidR="000E661D" w:rsidRPr="0097053F" w:rsidRDefault="000E661D" w:rsidP="000E661D">
      <w:pPr>
        <w:tabs>
          <w:tab w:val="left" w:pos="3600"/>
          <w:tab w:val="left" w:pos="5760"/>
          <w:tab w:val="left" w:pos="7920"/>
        </w:tabs>
        <w:ind w:firstLine="504"/>
      </w:pPr>
    </w:p>
    <w:p w14:paraId="540FC6E5" w14:textId="77777777" w:rsidR="000E661D" w:rsidRPr="0097053F" w:rsidRDefault="000E661D" w:rsidP="000E661D">
      <w:pPr>
        <w:tabs>
          <w:tab w:val="left" w:pos="3600"/>
          <w:tab w:val="left" w:pos="5760"/>
          <w:tab w:val="left" w:pos="7920"/>
        </w:tabs>
        <w:ind w:firstLine="504"/>
      </w:pPr>
      <w:r w:rsidRPr="0097053F">
        <w:t>Aluminum Work and</w:t>
      </w:r>
    </w:p>
    <w:p w14:paraId="7C4E14C2" w14:textId="77777777" w:rsidR="000E661D" w:rsidRPr="0097053F" w:rsidRDefault="000E661D" w:rsidP="000E661D">
      <w:pPr>
        <w:tabs>
          <w:tab w:val="left" w:pos="3600"/>
          <w:tab w:val="left" w:pos="5760"/>
          <w:tab w:val="left" w:pos="7920"/>
        </w:tabs>
        <w:ind w:firstLine="504"/>
      </w:pPr>
      <w:r w:rsidRPr="0097053F">
        <w:t>Glazing Installer</w:t>
      </w:r>
      <w:r w:rsidRPr="0097053F">
        <w:tab/>
      </w:r>
      <w:permStart w:id="966680463" w:edGrp="everyone"/>
      <w:r w:rsidRPr="0097053F">
        <w:t>$______________</w:t>
      </w:r>
      <w:r w:rsidRPr="0097053F">
        <w:tab/>
        <w:t>$______________</w:t>
      </w:r>
      <w:r w:rsidRPr="0097053F">
        <w:tab/>
        <w:t>$______________</w:t>
      </w:r>
    </w:p>
    <w:permEnd w:id="966680463"/>
    <w:p w14:paraId="5A7F40F3" w14:textId="77777777" w:rsidR="000E661D" w:rsidRPr="0097053F" w:rsidRDefault="000E661D" w:rsidP="000E661D">
      <w:pPr>
        <w:tabs>
          <w:tab w:val="left" w:pos="3600"/>
          <w:tab w:val="left" w:pos="5760"/>
          <w:tab w:val="left" w:pos="7920"/>
        </w:tabs>
        <w:ind w:firstLine="504"/>
      </w:pPr>
    </w:p>
    <w:p w14:paraId="5EEB8876" w14:textId="77777777" w:rsidR="000E661D" w:rsidRPr="0097053F" w:rsidRDefault="000E661D" w:rsidP="000E661D">
      <w:pPr>
        <w:tabs>
          <w:tab w:val="left" w:pos="3600"/>
          <w:tab w:val="left" w:pos="5760"/>
          <w:tab w:val="left" w:pos="7920"/>
        </w:tabs>
        <w:ind w:firstLine="504"/>
      </w:pPr>
      <w:r w:rsidRPr="0097053F">
        <w:t>Glass Glazier</w:t>
      </w:r>
      <w:r w:rsidRPr="0097053F">
        <w:tab/>
      </w:r>
      <w:permStart w:id="1525434384" w:edGrp="everyone"/>
      <w:r w:rsidRPr="0097053F">
        <w:t>$______________</w:t>
      </w:r>
      <w:r w:rsidRPr="0097053F">
        <w:tab/>
        <w:t>$______________</w:t>
      </w:r>
      <w:r w:rsidRPr="0097053F">
        <w:tab/>
        <w:t>$______________</w:t>
      </w:r>
      <w:permEnd w:id="1525434384"/>
    </w:p>
    <w:p w14:paraId="0CDEFD13" w14:textId="77777777" w:rsidR="000E661D" w:rsidRPr="0097053F" w:rsidRDefault="000E661D" w:rsidP="000E661D">
      <w:pPr>
        <w:tabs>
          <w:tab w:val="left" w:pos="3600"/>
          <w:tab w:val="left" w:pos="5760"/>
          <w:tab w:val="left" w:pos="7920"/>
        </w:tabs>
        <w:ind w:firstLine="504"/>
      </w:pPr>
    </w:p>
    <w:p w14:paraId="619F6C16" w14:textId="77777777" w:rsidR="000E661D" w:rsidRPr="0097053F" w:rsidRDefault="000E661D" w:rsidP="000E661D">
      <w:pPr>
        <w:tabs>
          <w:tab w:val="left" w:pos="3600"/>
          <w:tab w:val="left" w:pos="5760"/>
          <w:tab w:val="left" w:pos="7920"/>
        </w:tabs>
        <w:ind w:firstLine="504"/>
      </w:pPr>
      <w:r w:rsidRPr="0097053F">
        <w:t>Structural Glass Wall Installer</w:t>
      </w:r>
      <w:r w:rsidRPr="0097053F">
        <w:tab/>
      </w:r>
      <w:permStart w:id="43329881" w:edGrp="everyone"/>
      <w:r w:rsidRPr="0097053F">
        <w:t>$______________</w:t>
      </w:r>
      <w:r w:rsidRPr="0097053F">
        <w:tab/>
        <w:t>$______________</w:t>
      </w:r>
      <w:r w:rsidRPr="0097053F">
        <w:tab/>
        <w:t>$______________</w:t>
      </w:r>
      <w:permEnd w:id="43329881"/>
    </w:p>
    <w:p w14:paraId="3C026BF2" w14:textId="77777777" w:rsidR="000E661D" w:rsidRPr="0097053F" w:rsidRDefault="000E661D" w:rsidP="000E661D">
      <w:pPr>
        <w:tabs>
          <w:tab w:val="left" w:pos="3600"/>
          <w:tab w:val="left" w:pos="5760"/>
          <w:tab w:val="left" w:pos="7920"/>
        </w:tabs>
        <w:ind w:firstLine="504"/>
      </w:pPr>
    </w:p>
    <w:p w14:paraId="43F40898" w14:textId="77777777" w:rsidR="000E661D" w:rsidRPr="0097053F" w:rsidRDefault="000E661D" w:rsidP="000E661D">
      <w:pPr>
        <w:tabs>
          <w:tab w:val="left" w:pos="3600"/>
          <w:tab w:val="left" w:pos="5760"/>
          <w:tab w:val="left" w:pos="7920"/>
        </w:tabs>
        <w:ind w:firstLine="504"/>
      </w:pPr>
      <w:r w:rsidRPr="0097053F">
        <w:t>Gypsum Board (Drywall) Installer</w:t>
      </w:r>
      <w:r w:rsidRPr="0097053F">
        <w:tab/>
      </w:r>
      <w:permStart w:id="133258889" w:edGrp="everyone"/>
      <w:r w:rsidRPr="0097053F">
        <w:t>$______________</w:t>
      </w:r>
      <w:r w:rsidRPr="0097053F">
        <w:tab/>
        <w:t>$______________</w:t>
      </w:r>
      <w:r w:rsidRPr="0097053F">
        <w:tab/>
        <w:t>$______________</w:t>
      </w:r>
      <w:permEnd w:id="133258889"/>
    </w:p>
    <w:p w14:paraId="03FA755B" w14:textId="77777777" w:rsidR="000E661D" w:rsidRPr="0097053F" w:rsidRDefault="000E661D" w:rsidP="000E661D">
      <w:pPr>
        <w:tabs>
          <w:tab w:val="left" w:pos="3600"/>
          <w:tab w:val="left" w:pos="5760"/>
          <w:tab w:val="left" w:pos="7920"/>
        </w:tabs>
        <w:ind w:firstLine="504"/>
      </w:pPr>
    </w:p>
    <w:p w14:paraId="3A74D822" w14:textId="77777777" w:rsidR="000E661D" w:rsidRPr="0097053F" w:rsidRDefault="000E661D" w:rsidP="000E661D">
      <w:pPr>
        <w:tabs>
          <w:tab w:val="left" w:pos="3600"/>
          <w:tab w:val="left" w:pos="5760"/>
          <w:tab w:val="left" w:pos="7920"/>
        </w:tabs>
        <w:ind w:firstLine="504"/>
      </w:pPr>
      <w:r w:rsidRPr="0097053F">
        <w:t>Interior Acoustic Spray Ceiling</w:t>
      </w:r>
    </w:p>
    <w:p w14:paraId="2F947368" w14:textId="77777777" w:rsidR="000E661D" w:rsidRPr="0097053F" w:rsidRDefault="000E661D" w:rsidP="000E661D">
      <w:pPr>
        <w:tabs>
          <w:tab w:val="left" w:pos="3600"/>
          <w:tab w:val="left" w:pos="5760"/>
          <w:tab w:val="left" w:pos="7920"/>
        </w:tabs>
        <w:ind w:firstLine="504"/>
      </w:pPr>
      <w:r w:rsidRPr="0097053F">
        <w:t>Installer</w:t>
      </w:r>
      <w:r w:rsidRPr="0097053F">
        <w:tab/>
      </w:r>
      <w:permStart w:id="1047137648" w:edGrp="everyone"/>
      <w:r w:rsidRPr="0097053F">
        <w:t>$______________</w:t>
      </w:r>
      <w:r w:rsidRPr="0097053F">
        <w:tab/>
        <w:t>$______________</w:t>
      </w:r>
      <w:r w:rsidRPr="0097053F">
        <w:tab/>
        <w:t>$______________</w:t>
      </w:r>
      <w:permEnd w:id="1047137648"/>
    </w:p>
    <w:p w14:paraId="6D1C3B90" w14:textId="77777777" w:rsidR="000E661D" w:rsidRPr="0097053F" w:rsidRDefault="000E661D" w:rsidP="000E661D">
      <w:pPr>
        <w:tabs>
          <w:tab w:val="left" w:pos="3600"/>
          <w:tab w:val="left" w:pos="5760"/>
          <w:tab w:val="left" w:pos="7920"/>
        </w:tabs>
        <w:ind w:firstLine="504"/>
      </w:pPr>
    </w:p>
    <w:p w14:paraId="6F25FAE5" w14:textId="77777777" w:rsidR="000E661D" w:rsidRPr="0097053F" w:rsidRDefault="000E661D" w:rsidP="000E661D">
      <w:pPr>
        <w:tabs>
          <w:tab w:val="left" w:pos="3600"/>
          <w:tab w:val="left" w:pos="5760"/>
          <w:tab w:val="left" w:pos="7920"/>
        </w:tabs>
        <w:ind w:firstLine="504"/>
      </w:pPr>
      <w:r w:rsidRPr="0097053F">
        <w:t>Resilient Base and Tile Flooring</w:t>
      </w:r>
    </w:p>
    <w:p w14:paraId="1F171F80" w14:textId="77777777" w:rsidR="000E661D" w:rsidRPr="0097053F" w:rsidRDefault="000E661D" w:rsidP="000E661D">
      <w:pPr>
        <w:tabs>
          <w:tab w:val="left" w:pos="3600"/>
          <w:tab w:val="left" w:pos="5760"/>
          <w:tab w:val="left" w:pos="7920"/>
        </w:tabs>
        <w:ind w:firstLine="504"/>
      </w:pPr>
      <w:r w:rsidRPr="0097053F">
        <w:t>Installer</w:t>
      </w:r>
      <w:r w:rsidRPr="0097053F">
        <w:tab/>
      </w:r>
      <w:permStart w:id="1423576453" w:edGrp="everyone"/>
      <w:r w:rsidRPr="0097053F">
        <w:t>$______________</w:t>
      </w:r>
      <w:r w:rsidRPr="0097053F">
        <w:tab/>
        <w:t>$______________</w:t>
      </w:r>
      <w:r w:rsidRPr="0097053F">
        <w:tab/>
        <w:t>$______________</w:t>
      </w:r>
      <w:permEnd w:id="1423576453"/>
    </w:p>
    <w:p w14:paraId="5520322A" w14:textId="77777777" w:rsidR="000E661D" w:rsidRPr="0097053F" w:rsidRDefault="000E661D" w:rsidP="000E661D">
      <w:pPr>
        <w:tabs>
          <w:tab w:val="left" w:pos="3600"/>
          <w:tab w:val="left" w:pos="5760"/>
          <w:tab w:val="left" w:pos="7920"/>
        </w:tabs>
        <w:ind w:firstLine="504"/>
      </w:pPr>
    </w:p>
    <w:p w14:paraId="4F3145BB" w14:textId="77777777" w:rsidR="000E661D" w:rsidRPr="0097053F" w:rsidRDefault="000E661D" w:rsidP="000E661D">
      <w:pPr>
        <w:tabs>
          <w:tab w:val="left" w:pos="3600"/>
          <w:tab w:val="left" w:pos="5760"/>
          <w:tab w:val="left" w:pos="7920"/>
        </w:tabs>
        <w:ind w:firstLine="504"/>
      </w:pPr>
      <w:r w:rsidRPr="0097053F">
        <w:t>Epoxy Floor Installer</w:t>
      </w:r>
      <w:r w:rsidRPr="0097053F">
        <w:tab/>
      </w:r>
      <w:permStart w:id="1874003280" w:edGrp="everyone"/>
      <w:r w:rsidRPr="0097053F">
        <w:t>$______________</w:t>
      </w:r>
      <w:r w:rsidRPr="0097053F">
        <w:tab/>
        <w:t>$______________</w:t>
      </w:r>
      <w:r w:rsidRPr="0097053F">
        <w:tab/>
        <w:t>$______________</w:t>
      </w:r>
      <w:permEnd w:id="1874003280"/>
    </w:p>
    <w:p w14:paraId="304CF3EC" w14:textId="77777777" w:rsidR="000E661D" w:rsidRPr="0097053F" w:rsidRDefault="000E661D" w:rsidP="000E661D">
      <w:pPr>
        <w:tabs>
          <w:tab w:val="left" w:pos="3600"/>
          <w:tab w:val="left" w:pos="5760"/>
          <w:tab w:val="left" w:pos="7920"/>
        </w:tabs>
        <w:ind w:firstLine="504"/>
      </w:pPr>
    </w:p>
    <w:p w14:paraId="1336682C" w14:textId="77777777" w:rsidR="000E661D" w:rsidRPr="0097053F" w:rsidRDefault="000E661D" w:rsidP="000E661D">
      <w:pPr>
        <w:tabs>
          <w:tab w:val="left" w:pos="3600"/>
          <w:tab w:val="left" w:pos="5760"/>
          <w:tab w:val="left" w:pos="7920"/>
        </w:tabs>
        <w:ind w:firstLine="504"/>
      </w:pPr>
      <w:r w:rsidRPr="0097053F">
        <w:t>Carpet Installer</w:t>
      </w:r>
      <w:r w:rsidRPr="0097053F">
        <w:tab/>
      </w:r>
      <w:permStart w:id="1434780570" w:edGrp="everyone"/>
      <w:r w:rsidRPr="0097053F">
        <w:t>$______________</w:t>
      </w:r>
      <w:r w:rsidRPr="0097053F">
        <w:tab/>
        <w:t>$______________</w:t>
      </w:r>
      <w:r w:rsidRPr="0097053F">
        <w:tab/>
        <w:t>$______________</w:t>
      </w:r>
      <w:permEnd w:id="1434780570"/>
    </w:p>
    <w:p w14:paraId="294725BF" w14:textId="77777777" w:rsidR="000E661D" w:rsidRPr="0097053F" w:rsidRDefault="000E661D" w:rsidP="000E661D">
      <w:pPr>
        <w:tabs>
          <w:tab w:val="left" w:pos="3600"/>
          <w:tab w:val="left" w:pos="5760"/>
          <w:tab w:val="left" w:pos="7920"/>
        </w:tabs>
        <w:ind w:firstLine="504"/>
      </w:pPr>
    </w:p>
    <w:p w14:paraId="297FC7FC" w14:textId="77777777" w:rsidR="000E661D" w:rsidRPr="0097053F" w:rsidRDefault="000E661D" w:rsidP="000E661D">
      <w:pPr>
        <w:tabs>
          <w:tab w:val="left" w:pos="3600"/>
          <w:tab w:val="left" w:pos="5760"/>
          <w:tab w:val="left" w:pos="7920"/>
        </w:tabs>
        <w:ind w:firstLine="504"/>
      </w:pPr>
      <w:r w:rsidRPr="0097053F">
        <w:t>Painter</w:t>
      </w:r>
      <w:r w:rsidRPr="0097053F">
        <w:tab/>
      </w:r>
      <w:permStart w:id="1992239269" w:edGrp="everyone"/>
      <w:r w:rsidRPr="0097053F">
        <w:t>$______________</w:t>
      </w:r>
      <w:r w:rsidRPr="0097053F">
        <w:tab/>
        <w:t>$______________</w:t>
      </w:r>
      <w:r w:rsidRPr="0097053F">
        <w:tab/>
        <w:t>$______________</w:t>
      </w:r>
      <w:permEnd w:id="1992239269"/>
    </w:p>
    <w:p w14:paraId="2627DFD9" w14:textId="77777777" w:rsidR="000E661D" w:rsidRPr="0097053F" w:rsidRDefault="000E661D" w:rsidP="000E661D">
      <w:pPr>
        <w:tabs>
          <w:tab w:val="left" w:pos="3600"/>
          <w:tab w:val="left" w:pos="5760"/>
          <w:tab w:val="left" w:pos="7920"/>
        </w:tabs>
      </w:pPr>
    </w:p>
    <w:p w14:paraId="62C33E61" w14:textId="77777777" w:rsidR="000E661D" w:rsidRPr="0097053F" w:rsidRDefault="000E661D" w:rsidP="000E661D">
      <w:pPr>
        <w:tabs>
          <w:tab w:val="left" w:pos="3600"/>
          <w:tab w:val="left" w:pos="5760"/>
          <w:tab w:val="left" w:pos="7920"/>
        </w:tabs>
        <w:ind w:firstLine="504"/>
      </w:pPr>
      <w:r w:rsidRPr="0097053F">
        <w:t>Asbestos Abatement Labourer</w:t>
      </w:r>
      <w:r w:rsidRPr="0097053F">
        <w:tab/>
      </w:r>
      <w:permStart w:id="608058572" w:edGrp="everyone"/>
      <w:r w:rsidRPr="0097053F">
        <w:t>$______________</w:t>
      </w:r>
      <w:r w:rsidRPr="0097053F">
        <w:tab/>
        <w:t>$______________</w:t>
      </w:r>
      <w:r w:rsidRPr="0097053F">
        <w:tab/>
        <w:t>$______________</w:t>
      </w:r>
      <w:permEnd w:id="608058572"/>
    </w:p>
    <w:p w14:paraId="23D62450" w14:textId="77777777" w:rsidR="000E661D" w:rsidRPr="0097053F" w:rsidRDefault="000E661D" w:rsidP="000E661D">
      <w:pPr>
        <w:tabs>
          <w:tab w:val="left" w:pos="3600"/>
          <w:tab w:val="left" w:pos="5760"/>
          <w:tab w:val="left" w:pos="7920"/>
        </w:tabs>
        <w:ind w:firstLine="504"/>
      </w:pPr>
    </w:p>
    <w:p w14:paraId="40CAD0CB" w14:textId="04C8BBB8" w:rsidR="000E661D" w:rsidRPr="0097053F" w:rsidRDefault="000E661D" w:rsidP="000E661D">
      <w:pPr>
        <w:tabs>
          <w:tab w:val="left" w:pos="3600"/>
          <w:tab w:val="left" w:pos="5760"/>
          <w:tab w:val="left" w:pos="7920"/>
        </w:tabs>
        <w:ind w:firstLine="504"/>
      </w:pPr>
      <w:r w:rsidRPr="0097053F">
        <w:t>Mechanical – Sheet Metal Worker</w:t>
      </w:r>
      <w:r w:rsidRPr="0097053F">
        <w:tab/>
      </w:r>
      <w:permStart w:id="517754211" w:edGrp="everyone"/>
      <w:r w:rsidRPr="0097053F">
        <w:t>$______________</w:t>
      </w:r>
      <w:r w:rsidRPr="0097053F">
        <w:tab/>
        <w:t>$______________</w:t>
      </w:r>
      <w:r w:rsidRPr="0097053F">
        <w:tab/>
        <w:t>$______________</w:t>
      </w:r>
      <w:permEnd w:id="517754211"/>
    </w:p>
    <w:p w14:paraId="3FB8D74F" w14:textId="77777777" w:rsidR="000E661D" w:rsidRPr="0097053F" w:rsidRDefault="000E661D" w:rsidP="000E661D">
      <w:pPr>
        <w:tabs>
          <w:tab w:val="left" w:pos="3600"/>
          <w:tab w:val="left" w:pos="5760"/>
          <w:tab w:val="left" w:pos="7920"/>
        </w:tabs>
        <w:ind w:firstLine="504"/>
      </w:pPr>
    </w:p>
    <w:p w14:paraId="3128CA31" w14:textId="77777777" w:rsidR="000E661D" w:rsidRPr="0097053F" w:rsidRDefault="000E661D" w:rsidP="000E661D">
      <w:pPr>
        <w:tabs>
          <w:tab w:val="left" w:pos="3600"/>
          <w:tab w:val="left" w:pos="5760"/>
          <w:tab w:val="left" w:pos="7920"/>
        </w:tabs>
        <w:ind w:firstLine="504"/>
      </w:pPr>
      <w:r w:rsidRPr="0097053F">
        <w:t>Mechanical – Plumber</w:t>
      </w:r>
      <w:r w:rsidRPr="0097053F">
        <w:tab/>
      </w:r>
      <w:permStart w:id="629819574" w:edGrp="everyone"/>
      <w:r w:rsidRPr="0097053F">
        <w:t>$______________</w:t>
      </w:r>
      <w:r w:rsidRPr="0097053F">
        <w:tab/>
        <w:t>$______________</w:t>
      </w:r>
      <w:r w:rsidRPr="0097053F">
        <w:tab/>
        <w:t>$______________</w:t>
      </w:r>
      <w:permEnd w:id="629819574"/>
    </w:p>
    <w:p w14:paraId="04E18123" w14:textId="77777777" w:rsidR="000E661D" w:rsidRPr="0097053F" w:rsidRDefault="000E661D" w:rsidP="000E661D">
      <w:pPr>
        <w:tabs>
          <w:tab w:val="left" w:pos="3600"/>
          <w:tab w:val="left" w:pos="5760"/>
          <w:tab w:val="left" w:pos="7920"/>
        </w:tabs>
        <w:ind w:firstLine="504"/>
      </w:pPr>
    </w:p>
    <w:p w14:paraId="5A23CC31" w14:textId="77777777" w:rsidR="000E661D" w:rsidRPr="0097053F" w:rsidRDefault="000E661D" w:rsidP="000E661D">
      <w:pPr>
        <w:tabs>
          <w:tab w:val="left" w:pos="3600"/>
          <w:tab w:val="left" w:pos="5760"/>
          <w:tab w:val="left" w:pos="7920"/>
        </w:tabs>
        <w:ind w:firstLine="504"/>
      </w:pPr>
      <w:r w:rsidRPr="0097053F">
        <w:t>Mechanical – Controls Technician</w:t>
      </w:r>
      <w:r w:rsidRPr="0097053F">
        <w:tab/>
      </w:r>
      <w:permStart w:id="1222184104" w:edGrp="everyone"/>
      <w:r w:rsidRPr="0097053F">
        <w:t>$______________</w:t>
      </w:r>
      <w:r w:rsidRPr="0097053F">
        <w:tab/>
        <w:t>$______________</w:t>
      </w:r>
      <w:r w:rsidRPr="0097053F">
        <w:tab/>
        <w:t>$______________</w:t>
      </w:r>
      <w:permEnd w:id="1222184104"/>
    </w:p>
    <w:p w14:paraId="2A5D61A6" w14:textId="77777777" w:rsidR="000E661D" w:rsidRPr="0097053F" w:rsidRDefault="000E661D" w:rsidP="000E661D">
      <w:pPr>
        <w:tabs>
          <w:tab w:val="left" w:pos="3600"/>
          <w:tab w:val="left" w:pos="5760"/>
          <w:tab w:val="left" w:pos="7920"/>
        </w:tabs>
        <w:ind w:firstLine="504"/>
      </w:pPr>
    </w:p>
    <w:p w14:paraId="5B77DBB8" w14:textId="77777777" w:rsidR="000E661D" w:rsidRPr="0097053F" w:rsidRDefault="000E661D" w:rsidP="000E661D">
      <w:pPr>
        <w:tabs>
          <w:tab w:val="left" w:pos="3600"/>
          <w:tab w:val="left" w:pos="5760"/>
          <w:tab w:val="left" w:pos="7920"/>
        </w:tabs>
        <w:ind w:firstLine="504"/>
      </w:pPr>
      <w:r w:rsidRPr="0097053F">
        <w:t>Electrical – Journeyman</w:t>
      </w:r>
      <w:r w:rsidRPr="0097053F">
        <w:tab/>
      </w:r>
      <w:permStart w:id="1347751478" w:edGrp="everyone"/>
      <w:r w:rsidRPr="0097053F">
        <w:t>$______________</w:t>
      </w:r>
      <w:r w:rsidRPr="0097053F">
        <w:tab/>
        <w:t>$______________</w:t>
      </w:r>
      <w:r w:rsidRPr="0097053F">
        <w:tab/>
        <w:t>$______________</w:t>
      </w:r>
      <w:permEnd w:id="1347751478"/>
    </w:p>
    <w:p w14:paraId="20350773" w14:textId="77777777" w:rsidR="000E661D" w:rsidRPr="0097053F" w:rsidRDefault="000E661D" w:rsidP="000E661D">
      <w:pPr>
        <w:tabs>
          <w:tab w:val="left" w:pos="3600"/>
          <w:tab w:val="left" w:pos="5760"/>
          <w:tab w:val="left" w:pos="7920"/>
        </w:tabs>
        <w:ind w:firstLine="504"/>
      </w:pPr>
    </w:p>
    <w:p w14:paraId="2D6B85F1" w14:textId="77777777" w:rsidR="000E661D" w:rsidRPr="0097053F" w:rsidRDefault="000E661D" w:rsidP="000E661D">
      <w:pPr>
        <w:tabs>
          <w:tab w:val="left" w:pos="3600"/>
          <w:tab w:val="left" w:pos="5760"/>
          <w:tab w:val="left" w:pos="7920"/>
        </w:tabs>
        <w:ind w:firstLine="504"/>
      </w:pPr>
      <w:r w:rsidRPr="0097053F">
        <w:t>Electrical – Foreman</w:t>
      </w:r>
      <w:r w:rsidRPr="0097053F">
        <w:tab/>
      </w:r>
      <w:permStart w:id="125070489" w:edGrp="everyone"/>
      <w:r w:rsidRPr="0097053F">
        <w:t>$______________</w:t>
      </w:r>
      <w:r w:rsidRPr="0097053F">
        <w:tab/>
        <w:t>$______________</w:t>
      </w:r>
      <w:r w:rsidRPr="0097053F">
        <w:tab/>
        <w:t>$______________</w:t>
      </w:r>
      <w:permEnd w:id="125070489"/>
    </w:p>
    <w:p w14:paraId="10FE4D1D" w14:textId="77777777" w:rsidR="000E661D" w:rsidRPr="0097053F" w:rsidRDefault="000E661D" w:rsidP="000E661D">
      <w:pPr>
        <w:tabs>
          <w:tab w:val="left" w:pos="3600"/>
          <w:tab w:val="left" w:pos="5760"/>
          <w:tab w:val="left" w:pos="7920"/>
        </w:tabs>
        <w:ind w:firstLine="504"/>
      </w:pPr>
    </w:p>
    <w:p w14:paraId="06E10DDB" w14:textId="77777777" w:rsidR="000E661D" w:rsidRPr="0097053F" w:rsidRDefault="000E661D" w:rsidP="000E661D">
      <w:pPr>
        <w:tabs>
          <w:tab w:val="left" w:pos="3600"/>
          <w:tab w:val="left" w:pos="5760"/>
          <w:tab w:val="left" w:pos="7920"/>
        </w:tabs>
        <w:ind w:firstLine="504"/>
      </w:pPr>
      <w:r w:rsidRPr="0097053F">
        <w:t>Earthworks Machinery Operator</w:t>
      </w:r>
      <w:r w:rsidRPr="0097053F">
        <w:tab/>
      </w:r>
      <w:permStart w:id="698177952" w:edGrp="everyone"/>
      <w:r w:rsidRPr="0097053F">
        <w:t>$______________</w:t>
      </w:r>
      <w:r w:rsidRPr="0097053F">
        <w:tab/>
        <w:t>$______________</w:t>
      </w:r>
      <w:r w:rsidRPr="0097053F">
        <w:tab/>
        <w:t>$______________</w:t>
      </w:r>
      <w:permEnd w:id="698177952"/>
    </w:p>
    <w:p w14:paraId="6B85649E" w14:textId="77777777" w:rsidR="000E661D" w:rsidRPr="0097053F" w:rsidRDefault="000E661D" w:rsidP="000E661D">
      <w:pPr>
        <w:tabs>
          <w:tab w:val="left" w:pos="3600"/>
          <w:tab w:val="left" w:pos="5760"/>
          <w:tab w:val="left" w:pos="7920"/>
        </w:tabs>
        <w:ind w:firstLine="504"/>
      </w:pPr>
    </w:p>
    <w:p w14:paraId="1EA67366" w14:textId="77777777" w:rsidR="000E661D" w:rsidRPr="0097053F" w:rsidRDefault="000E661D" w:rsidP="00710831"/>
    <w:p w14:paraId="3961DA70" w14:textId="22168A0B" w:rsidR="00266928" w:rsidRPr="0097053F" w:rsidRDefault="00266928" w:rsidP="00CE2961">
      <w:pPr>
        <w:pStyle w:val="Heading1"/>
      </w:pPr>
      <w:r w:rsidRPr="0097053F">
        <w:t>TAXES</w:t>
      </w:r>
      <w:bookmarkEnd w:id="6"/>
    </w:p>
    <w:p w14:paraId="7A05D0ED" w14:textId="77777777" w:rsidR="00CE2961" w:rsidRPr="0097053F" w:rsidRDefault="00CE2961" w:rsidP="00266928"/>
    <w:p w14:paraId="4C2D16EC" w14:textId="1B67FA30" w:rsidR="00266928" w:rsidRPr="0097053F" w:rsidRDefault="00266928" w:rsidP="00CE2961">
      <w:pPr>
        <w:pStyle w:val="Heading2"/>
      </w:pPr>
      <w:r w:rsidRPr="0097053F">
        <w:t>I/We the undersigned, have included in the Contract Price, and in the Unit Prices, Identified and Alternative Prices, the government sales taxes, excise taxes, custom duties, freight and exchange, and all other charges (excluding the Harmonized Sales Tax - HST), applying to the Work to be done and materials to be furnished.</w:t>
      </w:r>
    </w:p>
    <w:p w14:paraId="78D53B44" w14:textId="77777777" w:rsidR="00CE2961" w:rsidRPr="0097053F" w:rsidRDefault="00CE2961" w:rsidP="00266928"/>
    <w:p w14:paraId="274F903F" w14:textId="77777777" w:rsidR="00266928" w:rsidRPr="0097053F" w:rsidRDefault="00102FCB" w:rsidP="00CE2961">
      <w:pPr>
        <w:pStyle w:val="Heading1"/>
      </w:pPr>
      <w:bookmarkStart w:id="7" w:name="_Toc16682927"/>
      <w:r w:rsidRPr="0097053F">
        <w:t>SCHEDULE AND TIMELINES</w:t>
      </w:r>
      <w:bookmarkEnd w:id="7"/>
    </w:p>
    <w:p w14:paraId="325D9422" w14:textId="77777777" w:rsidR="00CE2961" w:rsidRPr="0097053F" w:rsidRDefault="00CE2961" w:rsidP="00266928"/>
    <w:p w14:paraId="4B08AE9F" w14:textId="77777777" w:rsidR="001C1243" w:rsidRPr="0097053F" w:rsidRDefault="001C1243" w:rsidP="001C1243">
      <w:pPr>
        <w:ind w:left="1080" w:hanging="630"/>
      </w:pPr>
      <w:r w:rsidRPr="0097053F">
        <w:t>7.1</w:t>
      </w:r>
      <w:r w:rsidRPr="0097053F">
        <w:tab/>
        <w:t>I/We declare that, in the event that I/we are awarded this work, the signed and returned Letter of Award will be accompanied by a high level schedule that shows critical delivery dates and milestones. This schedule submittal and others which follow it will be in the form of an MS Project file unless otherwise requested in writing by the University.</w:t>
      </w:r>
    </w:p>
    <w:p w14:paraId="271FF489" w14:textId="77777777" w:rsidR="001C1243" w:rsidRPr="0097053F" w:rsidRDefault="001C1243" w:rsidP="001C1243">
      <w:pPr>
        <w:ind w:left="1080" w:hanging="630"/>
      </w:pPr>
      <w:r w:rsidRPr="0097053F">
        <w:tab/>
      </w:r>
    </w:p>
    <w:p w14:paraId="0FF4FF65" w14:textId="77777777" w:rsidR="001C1243" w:rsidRPr="0097053F" w:rsidRDefault="001C1243" w:rsidP="001C1243">
      <w:pPr>
        <w:ind w:left="1080" w:hanging="630"/>
      </w:pPr>
      <w:r w:rsidRPr="0097053F">
        <w:t>7.2</w:t>
      </w:r>
      <w:r w:rsidRPr="0097053F">
        <w:tab/>
        <w:t>Also, my/our first progress draw application will be accompanied by a detailed schedule that shows – in accordance with the schedule submitted with the Letter of Award - critical path and manpower loading. It will also be acc</w:t>
      </w:r>
      <w:r w:rsidRPr="0097053F">
        <w:t>ompanied by a letter signed by a senior officer of my/our company certifying that the Construction Schedule was prepared in collaboration with, and is supported by, all Subcontractors and Suppliers.</w:t>
      </w:r>
    </w:p>
    <w:p w14:paraId="44F66E14" w14:textId="77777777" w:rsidR="001C1243" w:rsidRPr="0097053F" w:rsidRDefault="001C1243" w:rsidP="00266928"/>
    <w:tbl>
      <w:tblPr>
        <w:tblW w:w="6720" w:type="dxa"/>
        <w:tblInd w:w="1689" w:type="dxa"/>
        <w:tblLayout w:type="fixed"/>
        <w:tblLook w:val="04A0" w:firstRow="1" w:lastRow="0" w:firstColumn="1" w:lastColumn="0" w:noHBand="0" w:noVBand="1"/>
      </w:tblPr>
      <w:tblGrid>
        <w:gridCol w:w="4462"/>
        <w:gridCol w:w="2258"/>
        <w:tblGridChange w:id="8">
          <w:tblGrid>
            <w:gridCol w:w="4462"/>
            <w:gridCol w:w="2258"/>
          </w:tblGrid>
        </w:tblGridChange>
      </w:tblGrid>
      <w:tr w:rsidR="0097053F" w:rsidRPr="0097053F" w14:paraId="1F975992" w14:textId="77777777" w:rsidTr="006D3BAB">
        <w:trPr>
          <w:trHeight w:val="330"/>
        </w:trPr>
        <w:tc>
          <w:tcPr>
            <w:tcW w:w="446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02876665" w14:textId="77777777" w:rsidR="006D3BAB" w:rsidRPr="0097053F" w:rsidRDefault="006D3BAB" w:rsidP="006D3BAB">
            <w:pPr>
              <w:widowControl/>
              <w:autoSpaceDE/>
              <w:autoSpaceDN/>
              <w:adjustRightInd/>
              <w:ind w:left="-69"/>
              <w:rPr>
                <w:rFonts w:cs="Arial"/>
                <w:szCs w:val="20"/>
                <w:lang w:val="en-CA" w:eastAsia="en-CA"/>
              </w:rPr>
            </w:pPr>
            <w:permStart w:id="1538207632" w:edGrp="everyone"/>
            <w:r w:rsidRPr="0097053F">
              <w:rPr>
                <w:rFonts w:cs="Arial"/>
                <w:szCs w:val="20"/>
                <w:lang w:val="en-CA" w:eastAsia="en-CA"/>
              </w:rPr>
              <w:t>Letter of Award</w:t>
            </w:r>
          </w:p>
        </w:tc>
        <w:tc>
          <w:tcPr>
            <w:tcW w:w="2258" w:type="dxa"/>
            <w:tcBorders>
              <w:top w:val="single" w:sz="4" w:space="0" w:color="auto"/>
              <w:left w:val="nil"/>
              <w:bottom w:val="single" w:sz="4" w:space="0" w:color="auto"/>
              <w:right w:val="single" w:sz="4" w:space="0" w:color="auto"/>
            </w:tcBorders>
            <w:shd w:val="clear" w:color="000000" w:fill="FFFFFF"/>
            <w:noWrap/>
            <w:vAlign w:val="center"/>
            <w:hideMark/>
          </w:tcPr>
          <w:p w14:paraId="1F6FD050" w14:textId="046028A2" w:rsidR="006D3BAB" w:rsidRPr="0097053F" w:rsidRDefault="0097053F" w:rsidP="00D4386E">
            <w:pPr>
              <w:widowControl/>
              <w:autoSpaceDE/>
              <w:autoSpaceDN/>
              <w:adjustRightInd/>
              <w:jc w:val="center"/>
              <w:rPr>
                <w:rFonts w:cs="Arial"/>
                <w:szCs w:val="20"/>
                <w:lang w:val="en-CA" w:eastAsia="en-CA"/>
              </w:rPr>
            </w:pPr>
            <w:r>
              <w:rPr>
                <w:rFonts w:cs="Arial"/>
                <w:szCs w:val="20"/>
                <w:lang w:val="en-CA" w:eastAsia="en-CA"/>
              </w:rPr>
              <w:t>26 January 2026</w:t>
            </w:r>
          </w:p>
        </w:tc>
      </w:tr>
      <w:tr w:rsidR="0097053F" w:rsidRPr="0097053F" w14:paraId="1A9EEED8" w14:textId="77777777" w:rsidTr="006D3BAB">
        <w:trPr>
          <w:trHeight w:val="330"/>
        </w:trPr>
        <w:tc>
          <w:tcPr>
            <w:tcW w:w="4462" w:type="dxa"/>
            <w:tcBorders>
              <w:top w:val="single" w:sz="4" w:space="0" w:color="auto"/>
              <w:left w:val="single" w:sz="8" w:space="0" w:color="auto"/>
              <w:bottom w:val="single" w:sz="4" w:space="0" w:color="auto"/>
              <w:right w:val="single" w:sz="4" w:space="0" w:color="auto"/>
            </w:tcBorders>
            <w:shd w:val="clear" w:color="000000" w:fill="FFFFFF"/>
            <w:noWrap/>
            <w:vAlign w:val="center"/>
          </w:tcPr>
          <w:p w14:paraId="5CF03233" w14:textId="68E82108" w:rsidR="00FE7B23" w:rsidRPr="0097053F" w:rsidDel="00294D83" w:rsidRDefault="00FE7B23" w:rsidP="00FE7B23">
            <w:pPr>
              <w:widowControl/>
              <w:autoSpaceDE/>
              <w:autoSpaceDN/>
              <w:adjustRightInd/>
              <w:ind w:left="-69"/>
              <w:rPr>
                <w:rFonts w:cs="Arial"/>
                <w:szCs w:val="20"/>
                <w:lang w:val="en-CA" w:eastAsia="en-CA"/>
              </w:rPr>
            </w:pPr>
            <w:r w:rsidRPr="0097053F">
              <w:rPr>
                <w:rFonts w:cs="Arial"/>
                <w:szCs w:val="20"/>
                <w:lang w:val="en-CA" w:eastAsia="en-CA"/>
              </w:rPr>
              <w:t>Occupancy Achieved</w:t>
            </w:r>
          </w:p>
        </w:tc>
        <w:tc>
          <w:tcPr>
            <w:tcW w:w="2258" w:type="dxa"/>
            <w:tcBorders>
              <w:top w:val="single" w:sz="4" w:space="0" w:color="auto"/>
              <w:left w:val="nil"/>
              <w:bottom w:val="single" w:sz="4" w:space="0" w:color="auto"/>
              <w:right w:val="single" w:sz="4" w:space="0" w:color="auto"/>
            </w:tcBorders>
            <w:shd w:val="clear" w:color="000000" w:fill="FFFFFF"/>
            <w:noWrap/>
            <w:vAlign w:val="center"/>
          </w:tcPr>
          <w:p w14:paraId="05C2BB7A" w14:textId="6F7DD30A" w:rsidR="00FE7B23" w:rsidRPr="0097053F" w:rsidRDefault="0097053F" w:rsidP="00FE7B23">
            <w:pPr>
              <w:widowControl/>
              <w:autoSpaceDE/>
              <w:autoSpaceDN/>
              <w:adjustRightInd/>
              <w:jc w:val="center"/>
              <w:rPr>
                <w:rFonts w:cs="Arial"/>
                <w:szCs w:val="20"/>
                <w:lang w:val="en-CA" w:eastAsia="en-CA"/>
              </w:rPr>
            </w:pPr>
            <w:r w:rsidRPr="0097053F">
              <w:rPr>
                <w:rFonts w:cs="Arial"/>
                <w:bCs/>
                <w:szCs w:val="20"/>
                <w:lang w:val="en-CA" w:eastAsia="en-CA"/>
              </w:rPr>
              <w:t>21 August 2026</w:t>
            </w:r>
          </w:p>
        </w:tc>
      </w:tr>
      <w:tr w:rsidR="0097053F" w:rsidRPr="0097053F" w14:paraId="2D71F690" w14:textId="77777777" w:rsidTr="00294D83">
        <w:trPr>
          <w:trHeight w:val="345"/>
        </w:trPr>
        <w:tc>
          <w:tcPr>
            <w:tcW w:w="446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05991A9D" w14:textId="258731EB" w:rsidR="00FE7B23" w:rsidRPr="0097053F" w:rsidRDefault="00FE7B23" w:rsidP="00FE7B23">
            <w:pPr>
              <w:widowControl/>
              <w:autoSpaceDE/>
              <w:autoSpaceDN/>
              <w:adjustRightInd/>
              <w:ind w:left="-69"/>
              <w:rPr>
                <w:rFonts w:cs="Arial"/>
                <w:szCs w:val="20"/>
                <w:lang w:val="en-CA" w:eastAsia="en-CA"/>
              </w:rPr>
            </w:pPr>
            <w:r w:rsidRPr="0097053F">
              <w:rPr>
                <w:rFonts w:cs="Arial"/>
                <w:szCs w:val="20"/>
                <w:lang w:val="en-CA" w:eastAsia="en-CA"/>
              </w:rPr>
              <w:t>Substantial Performance Achieved</w:t>
            </w:r>
          </w:p>
        </w:tc>
        <w:tc>
          <w:tcPr>
            <w:tcW w:w="2258" w:type="dxa"/>
            <w:tcBorders>
              <w:top w:val="single" w:sz="4" w:space="0" w:color="auto"/>
              <w:left w:val="nil"/>
              <w:bottom w:val="single" w:sz="4" w:space="0" w:color="auto"/>
              <w:right w:val="single" w:sz="4" w:space="0" w:color="auto"/>
            </w:tcBorders>
            <w:shd w:val="clear" w:color="000000" w:fill="FFFFFF"/>
            <w:noWrap/>
            <w:vAlign w:val="center"/>
            <w:hideMark/>
          </w:tcPr>
          <w:p w14:paraId="5D9EBAD2" w14:textId="3B7F4C13" w:rsidR="00FE7B23" w:rsidRPr="0097053F" w:rsidRDefault="0097053F" w:rsidP="0097053F">
            <w:pPr>
              <w:widowControl/>
              <w:jc w:val="center"/>
              <w:rPr>
                <w:rFonts w:cs="Arial"/>
                <w:bCs/>
                <w:kern w:val="2"/>
                <w:szCs w:val="20"/>
                <w:lang w:val="en-CA"/>
              </w:rPr>
            </w:pPr>
            <w:r>
              <w:rPr>
                <w:rFonts w:cs="Arial"/>
                <w:bCs/>
                <w:kern w:val="2"/>
                <w:szCs w:val="20"/>
                <w:lang w:val="en-CA"/>
              </w:rPr>
              <w:t>18 September 2026</w:t>
            </w:r>
          </w:p>
        </w:tc>
      </w:tr>
      <w:tr w:rsidR="0097053F" w:rsidRPr="0097053F" w14:paraId="6B6A737C" w14:textId="77777777" w:rsidTr="006D3BAB">
        <w:trPr>
          <w:trHeight w:val="345"/>
        </w:trPr>
        <w:tc>
          <w:tcPr>
            <w:tcW w:w="4462" w:type="dxa"/>
            <w:tcBorders>
              <w:top w:val="single" w:sz="4" w:space="0" w:color="auto"/>
              <w:left w:val="single" w:sz="8" w:space="0" w:color="auto"/>
              <w:bottom w:val="single" w:sz="8" w:space="0" w:color="auto"/>
              <w:right w:val="single" w:sz="4" w:space="0" w:color="auto"/>
            </w:tcBorders>
            <w:shd w:val="clear" w:color="000000" w:fill="FFFFFF"/>
            <w:noWrap/>
            <w:vAlign w:val="center"/>
          </w:tcPr>
          <w:p w14:paraId="3AC916F7" w14:textId="2C892696" w:rsidR="00FE7B23" w:rsidRPr="0097053F" w:rsidRDefault="00FE7B23" w:rsidP="00FE7B23">
            <w:pPr>
              <w:widowControl/>
              <w:autoSpaceDE/>
              <w:autoSpaceDN/>
              <w:adjustRightInd/>
              <w:ind w:left="-69"/>
              <w:rPr>
                <w:rFonts w:cs="Arial"/>
                <w:szCs w:val="20"/>
                <w:lang w:val="en-CA" w:eastAsia="en-CA"/>
              </w:rPr>
            </w:pPr>
            <w:r w:rsidRPr="0097053F">
              <w:rPr>
                <w:rFonts w:cs="Arial"/>
                <w:szCs w:val="20"/>
                <w:lang w:val="en-CA" w:eastAsia="en-CA"/>
              </w:rPr>
              <w:t>Ready for Takeover Achieved</w:t>
            </w:r>
          </w:p>
        </w:tc>
        <w:tc>
          <w:tcPr>
            <w:tcW w:w="2258" w:type="dxa"/>
            <w:tcBorders>
              <w:top w:val="single" w:sz="4" w:space="0" w:color="auto"/>
              <w:left w:val="nil"/>
              <w:bottom w:val="single" w:sz="8" w:space="0" w:color="auto"/>
              <w:right w:val="single" w:sz="4" w:space="0" w:color="auto"/>
            </w:tcBorders>
            <w:shd w:val="clear" w:color="000000" w:fill="FFFFFF"/>
            <w:noWrap/>
            <w:vAlign w:val="center"/>
          </w:tcPr>
          <w:p w14:paraId="4F82E3D0" w14:textId="37297E56" w:rsidR="00FE7B23" w:rsidRPr="0097053F" w:rsidRDefault="0097053F" w:rsidP="00FE7B23">
            <w:pPr>
              <w:widowControl/>
              <w:autoSpaceDE/>
              <w:autoSpaceDN/>
              <w:adjustRightInd/>
              <w:jc w:val="center"/>
              <w:rPr>
                <w:rFonts w:cs="Arial"/>
                <w:szCs w:val="20"/>
                <w:lang w:val="en-CA" w:eastAsia="en-CA"/>
              </w:rPr>
            </w:pPr>
            <w:r w:rsidRPr="0097053F">
              <w:rPr>
                <w:rFonts w:cs="Arial"/>
                <w:bCs/>
                <w:szCs w:val="20"/>
                <w:lang w:val="en-CA" w:eastAsia="en-CA"/>
              </w:rPr>
              <w:t>25 September 2026</w:t>
            </w:r>
          </w:p>
        </w:tc>
      </w:tr>
    </w:tbl>
    <w:p w14:paraId="080CB7DA" w14:textId="77777777" w:rsidR="00CE2961" w:rsidRPr="0097053F" w:rsidRDefault="00CE2961" w:rsidP="00266928"/>
    <w:p w14:paraId="79ACED2A" w14:textId="4C6B3A25" w:rsidR="00294D83" w:rsidRPr="0097053F" w:rsidRDefault="006D3BAB" w:rsidP="0097053F">
      <w:pPr>
        <w:rPr>
          <w:ins w:id="9" w:author="Kent Au" w:date="2025-11-26T16:39:00Z" w16du:dateUtc="2025-11-26T21:39:00Z"/>
        </w:rPr>
      </w:pPr>
      <w:r w:rsidRPr="0097053F">
        <w:t>Subject to t</w:t>
      </w:r>
      <w:r w:rsidR="00C63CEE" w:rsidRPr="0097053F">
        <w:t>he University</w:t>
      </w:r>
      <w:r w:rsidRPr="0097053F">
        <w:t xml:space="preserve">’s right </w:t>
      </w:r>
      <w:r w:rsidR="00C63CEE" w:rsidRPr="0097053F">
        <w:t xml:space="preserve">to modify any or all </w:t>
      </w:r>
      <w:r w:rsidRPr="0097053F">
        <w:t xml:space="preserve">of the above </w:t>
      </w:r>
      <w:r w:rsidR="00C63CEE" w:rsidRPr="0097053F">
        <w:t>dates at its sole discretion</w:t>
      </w:r>
      <w:r w:rsidRPr="0097053F">
        <w:t xml:space="preserve">, </w:t>
      </w:r>
      <w:r w:rsidR="00C63CEE" w:rsidRPr="0097053F">
        <w:t xml:space="preserve">I/We the undersigned agree that the Scheduled Date for each Event </w:t>
      </w:r>
      <w:r w:rsidR="00883674" w:rsidRPr="0097053F">
        <w:t xml:space="preserve">stated above </w:t>
      </w:r>
      <w:r w:rsidR="00C63CEE" w:rsidRPr="0097053F">
        <w:t xml:space="preserve">will be </w:t>
      </w:r>
      <w:r w:rsidR="00883674" w:rsidRPr="0097053F">
        <w:t xml:space="preserve">achieved, </w:t>
      </w:r>
      <w:r w:rsidR="00C63CEE" w:rsidRPr="0097053F">
        <w:t>and that the Contract Price includes this commitment.</w:t>
      </w:r>
      <w:ins w:id="10" w:author="Kent Au" w:date="2025-11-26T16:39:00Z" w16du:dateUtc="2025-11-26T21:39:00Z">
        <w:r w:rsidR="00294D83" w:rsidRPr="0097053F">
          <w:br w:type="page"/>
        </w:r>
      </w:ins>
    </w:p>
    <w:p w14:paraId="4D892574" w14:textId="77777777" w:rsidR="001C1243" w:rsidRPr="0097053F" w:rsidRDefault="001C1243" w:rsidP="00CB75D9"/>
    <w:p w14:paraId="7A136D86" w14:textId="77777777" w:rsidR="000061FA" w:rsidRPr="0097053F" w:rsidRDefault="000061FA" w:rsidP="00CE2961">
      <w:pPr>
        <w:pStyle w:val="Heading1"/>
      </w:pPr>
      <w:bookmarkStart w:id="11" w:name="_Toc16682928"/>
      <w:permEnd w:id="1538207632"/>
      <w:r w:rsidRPr="0097053F">
        <w:t>CONSTRUCTION PERSONNEL INFORMATION</w:t>
      </w:r>
      <w:bookmarkEnd w:id="11"/>
    </w:p>
    <w:p w14:paraId="565DA4E4" w14:textId="77777777" w:rsidR="000061FA" w:rsidRPr="0097053F" w:rsidRDefault="000061FA" w:rsidP="000061FA"/>
    <w:p w14:paraId="618B985E" w14:textId="77777777" w:rsidR="000061FA" w:rsidRPr="0097053F" w:rsidRDefault="004650A2" w:rsidP="000061FA">
      <w:pPr>
        <w:pStyle w:val="Heading2"/>
      </w:pPr>
      <w:r w:rsidRPr="0097053F">
        <w:t>T</w:t>
      </w:r>
      <w:r w:rsidR="000061FA" w:rsidRPr="0097053F">
        <w:t xml:space="preserve">he following </w:t>
      </w:r>
      <w:r w:rsidR="008A2B66" w:rsidRPr="0097053F">
        <w:t xml:space="preserve">key site personnel </w:t>
      </w:r>
      <w:r w:rsidRPr="0097053F">
        <w:t xml:space="preserve">are committed </w:t>
      </w:r>
      <w:r w:rsidR="008A2B66" w:rsidRPr="0097053F">
        <w:t>to manage and perform the Work</w:t>
      </w:r>
      <w:r w:rsidRPr="0097053F">
        <w:t xml:space="preserve">, whose resumes are submitted with the Bid Form, </w:t>
      </w:r>
      <w:r w:rsidR="008A2B66" w:rsidRPr="0097053F">
        <w:t>in accordance with Section</w:t>
      </w:r>
      <w:r w:rsidR="001D2997" w:rsidRPr="0097053F">
        <w:t xml:space="preserve"> 31.0</w:t>
      </w:r>
      <w:r w:rsidR="008A2B66" w:rsidRPr="0097053F">
        <w:t xml:space="preserve"> of </w:t>
      </w:r>
      <w:r w:rsidRPr="0097053F">
        <w:t xml:space="preserve">the </w:t>
      </w:r>
      <w:r w:rsidR="008A2B66" w:rsidRPr="0097053F">
        <w:t>Instructions</w:t>
      </w:r>
      <w:r w:rsidR="00C4570E" w:rsidRPr="0097053F">
        <w:t xml:space="preserve"> </w:t>
      </w:r>
      <w:r w:rsidR="008A2B66" w:rsidRPr="0097053F">
        <w:t>to Bidders.</w:t>
      </w:r>
      <w:r w:rsidRPr="0097053F">
        <w:t xml:space="preserve">  Key site personnel shall not be changed except by written instruction from the Owner or the Consultant.</w:t>
      </w:r>
    </w:p>
    <w:p w14:paraId="43612A4F" w14:textId="77777777" w:rsidR="008A2B66" w:rsidRPr="0097053F" w:rsidRDefault="008A2B66" w:rsidP="008A2B66"/>
    <w:p w14:paraId="01A10294" w14:textId="77777777" w:rsidR="008A2B66" w:rsidRPr="0097053F" w:rsidRDefault="008A2B66" w:rsidP="008A2B66">
      <w:pPr>
        <w:pStyle w:val="Heading3"/>
        <w:tabs>
          <w:tab w:val="left" w:pos="3600"/>
        </w:tabs>
      </w:pPr>
      <w:r w:rsidRPr="0097053F">
        <w:rPr>
          <w:b/>
        </w:rPr>
        <w:t>Project Manager:</w:t>
      </w:r>
      <w:r w:rsidRPr="0097053F">
        <w:rPr>
          <w:b/>
        </w:rPr>
        <w:tab/>
      </w:r>
      <w:r w:rsidR="002C21D2" w:rsidRPr="0097053F">
        <w:rPr>
          <w:b/>
        </w:rPr>
        <w:tab/>
      </w:r>
      <w:permStart w:id="246489870" w:edGrp="everyone"/>
      <w:r w:rsidRPr="0097053F">
        <w:t>_____________________________________</w:t>
      </w:r>
    </w:p>
    <w:p w14:paraId="18EC8E22" w14:textId="77777777" w:rsidR="008A2B66" w:rsidRPr="0097053F" w:rsidRDefault="008A2B66" w:rsidP="002C21D2">
      <w:pPr>
        <w:ind w:left="3600" w:firstLine="720"/>
        <w:rPr>
          <w:lang w:val="en-CA"/>
        </w:rPr>
      </w:pPr>
      <w:r w:rsidRPr="0097053F">
        <w:rPr>
          <w:lang w:val="en-CA"/>
        </w:rPr>
        <w:t>Name</w:t>
      </w:r>
    </w:p>
    <w:p w14:paraId="461561D4" w14:textId="77777777" w:rsidR="008A2B66" w:rsidRPr="0097053F" w:rsidRDefault="008A2B66" w:rsidP="008A2B66">
      <w:pPr>
        <w:ind w:left="3600"/>
        <w:rPr>
          <w:lang w:val="en-CA"/>
        </w:rPr>
      </w:pPr>
    </w:p>
    <w:p w14:paraId="3D56DF30" w14:textId="77777777" w:rsidR="008A2B66" w:rsidRPr="0097053F" w:rsidRDefault="008A2B66" w:rsidP="002C21D2">
      <w:pPr>
        <w:ind w:left="3600" w:firstLine="720"/>
        <w:rPr>
          <w:lang w:val="en-CA"/>
        </w:rPr>
      </w:pPr>
      <w:r w:rsidRPr="0097053F">
        <w:rPr>
          <w:lang w:val="en-CA"/>
        </w:rPr>
        <w:t>_____________________________________</w:t>
      </w:r>
    </w:p>
    <w:permEnd w:id="246489870"/>
    <w:p w14:paraId="48BD1C70" w14:textId="77777777" w:rsidR="000061FA" w:rsidRPr="0097053F" w:rsidRDefault="008A2B66" w:rsidP="00B12C8A">
      <w:r w:rsidRPr="0097053F">
        <w:tab/>
      </w:r>
      <w:r w:rsidRPr="0097053F">
        <w:tab/>
      </w:r>
      <w:r w:rsidRPr="0097053F">
        <w:tab/>
      </w:r>
      <w:r w:rsidRPr="0097053F">
        <w:tab/>
      </w:r>
      <w:r w:rsidRPr="0097053F">
        <w:tab/>
      </w:r>
      <w:r w:rsidR="002C21D2" w:rsidRPr="0097053F">
        <w:tab/>
      </w:r>
      <w:permStart w:id="1951944631" w:edGrp="everyone"/>
      <w:r w:rsidRPr="0097053F">
        <w:t>Title</w:t>
      </w:r>
    </w:p>
    <w:p w14:paraId="19F8D306" w14:textId="77777777" w:rsidR="008A2B66" w:rsidRPr="0097053F" w:rsidRDefault="008A2B66" w:rsidP="008A2B66"/>
    <w:permEnd w:id="1951944631"/>
    <w:p w14:paraId="79C45AF4" w14:textId="77777777" w:rsidR="008A2B66" w:rsidRPr="0097053F" w:rsidRDefault="008A2B66" w:rsidP="008A2B66">
      <w:pPr>
        <w:pStyle w:val="Heading3"/>
      </w:pPr>
      <w:r w:rsidRPr="0097053F">
        <w:rPr>
          <w:b/>
        </w:rPr>
        <w:t xml:space="preserve">Site Supervisor: </w:t>
      </w:r>
      <w:r w:rsidRPr="0097053F">
        <w:rPr>
          <w:b/>
        </w:rPr>
        <w:tab/>
      </w:r>
      <w:r w:rsidR="002C21D2" w:rsidRPr="0097053F">
        <w:rPr>
          <w:b/>
        </w:rPr>
        <w:tab/>
      </w:r>
      <w:permStart w:id="1738495420" w:edGrp="everyone"/>
      <w:r w:rsidRPr="0097053F">
        <w:t>_____________________________________</w:t>
      </w:r>
    </w:p>
    <w:p w14:paraId="7CE2314E" w14:textId="77777777" w:rsidR="008A2B66" w:rsidRPr="0097053F" w:rsidRDefault="008A2B66" w:rsidP="002C21D2">
      <w:pPr>
        <w:ind w:left="3600" w:firstLine="720"/>
        <w:rPr>
          <w:lang w:val="en-CA"/>
        </w:rPr>
      </w:pPr>
      <w:r w:rsidRPr="0097053F">
        <w:rPr>
          <w:lang w:val="en-CA"/>
        </w:rPr>
        <w:t>Name</w:t>
      </w:r>
    </w:p>
    <w:p w14:paraId="0C8A887B" w14:textId="77777777" w:rsidR="008A2B66" w:rsidRPr="0097053F" w:rsidRDefault="008A2B66" w:rsidP="008A2B66">
      <w:pPr>
        <w:ind w:left="3600"/>
        <w:rPr>
          <w:lang w:val="en-CA"/>
        </w:rPr>
      </w:pPr>
    </w:p>
    <w:p w14:paraId="39A29600" w14:textId="77777777" w:rsidR="008A2B66" w:rsidRPr="0097053F" w:rsidRDefault="008A2B66" w:rsidP="002C21D2">
      <w:pPr>
        <w:ind w:left="3600" w:firstLine="720"/>
        <w:rPr>
          <w:lang w:val="en-CA"/>
        </w:rPr>
      </w:pPr>
      <w:r w:rsidRPr="0097053F">
        <w:rPr>
          <w:lang w:val="en-CA"/>
        </w:rPr>
        <w:t>_____________________________________</w:t>
      </w:r>
    </w:p>
    <w:permEnd w:id="1738495420"/>
    <w:p w14:paraId="2D614422" w14:textId="77777777" w:rsidR="008A2B66" w:rsidRPr="0097053F" w:rsidRDefault="008A2B66" w:rsidP="00B12C8A">
      <w:r w:rsidRPr="0097053F">
        <w:tab/>
      </w:r>
      <w:r w:rsidRPr="0097053F">
        <w:tab/>
      </w:r>
      <w:r w:rsidRPr="0097053F">
        <w:tab/>
      </w:r>
      <w:r w:rsidRPr="0097053F">
        <w:tab/>
      </w:r>
      <w:r w:rsidRPr="0097053F">
        <w:tab/>
      </w:r>
      <w:r w:rsidR="002C21D2" w:rsidRPr="0097053F">
        <w:tab/>
      </w:r>
      <w:permStart w:id="1395482148" w:edGrp="everyone"/>
      <w:r w:rsidRPr="0097053F">
        <w:t>Title</w:t>
      </w:r>
    </w:p>
    <w:p w14:paraId="077FA6CB" w14:textId="77777777" w:rsidR="008A2B66" w:rsidRPr="0097053F" w:rsidRDefault="008A2B66" w:rsidP="008A2B66"/>
    <w:permEnd w:id="1395482148"/>
    <w:p w14:paraId="472E7670" w14:textId="77777777" w:rsidR="00C4570E" w:rsidRPr="0097053F" w:rsidRDefault="008A2B66" w:rsidP="00C4570E">
      <w:pPr>
        <w:pStyle w:val="Heading3"/>
      </w:pPr>
      <w:r w:rsidRPr="0097053F">
        <w:rPr>
          <w:b/>
        </w:rPr>
        <w:t>Safety Coordinator:</w:t>
      </w:r>
      <w:r w:rsidR="002C21D2" w:rsidRPr="0097053F">
        <w:rPr>
          <w:b/>
        </w:rPr>
        <w:tab/>
      </w:r>
      <w:permStart w:id="453515926" w:edGrp="everyone"/>
      <w:r w:rsidR="00C4570E" w:rsidRPr="0097053F">
        <w:t>_____________________________________</w:t>
      </w:r>
    </w:p>
    <w:p w14:paraId="5C828578" w14:textId="77777777" w:rsidR="00C4570E" w:rsidRPr="0097053F" w:rsidRDefault="00C4570E" w:rsidP="002C21D2">
      <w:pPr>
        <w:ind w:left="3600" w:firstLine="720"/>
        <w:rPr>
          <w:lang w:val="en-CA"/>
        </w:rPr>
      </w:pPr>
      <w:r w:rsidRPr="0097053F">
        <w:rPr>
          <w:lang w:val="en-CA"/>
        </w:rPr>
        <w:t>Name</w:t>
      </w:r>
    </w:p>
    <w:p w14:paraId="1647442F" w14:textId="77777777" w:rsidR="00C4570E" w:rsidRPr="0097053F" w:rsidRDefault="00C4570E" w:rsidP="00C4570E">
      <w:pPr>
        <w:ind w:left="3600"/>
        <w:rPr>
          <w:lang w:val="en-CA"/>
        </w:rPr>
      </w:pPr>
    </w:p>
    <w:p w14:paraId="470F6EA7" w14:textId="77777777" w:rsidR="00C4570E" w:rsidRPr="0097053F" w:rsidRDefault="00C4570E" w:rsidP="002C21D2">
      <w:pPr>
        <w:ind w:left="3600" w:firstLine="720"/>
        <w:rPr>
          <w:lang w:val="en-CA"/>
        </w:rPr>
      </w:pPr>
      <w:r w:rsidRPr="0097053F">
        <w:rPr>
          <w:lang w:val="en-CA"/>
        </w:rPr>
        <w:t>_____________________________________</w:t>
      </w:r>
    </w:p>
    <w:permEnd w:id="453515926"/>
    <w:p w14:paraId="3614E39F" w14:textId="77777777" w:rsidR="00C4570E" w:rsidRPr="0097053F" w:rsidRDefault="00C4570E" w:rsidP="00B12C8A">
      <w:r w:rsidRPr="0097053F">
        <w:tab/>
      </w:r>
      <w:r w:rsidRPr="0097053F">
        <w:tab/>
      </w:r>
      <w:r w:rsidRPr="0097053F">
        <w:tab/>
      </w:r>
      <w:r w:rsidRPr="0097053F">
        <w:tab/>
      </w:r>
      <w:r w:rsidRPr="0097053F">
        <w:tab/>
      </w:r>
      <w:r w:rsidR="002C21D2" w:rsidRPr="0097053F">
        <w:tab/>
      </w:r>
      <w:permStart w:id="341396068" w:edGrp="everyone"/>
      <w:r w:rsidRPr="0097053F">
        <w:t>Title</w:t>
      </w:r>
    </w:p>
    <w:permEnd w:id="341396068"/>
    <w:p w14:paraId="5A6D1444" w14:textId="77777777" w:rsidR="008A2B66" w:rsidRPr="0097053F" w:rsidRDefault="008A2B66" w:rsidP="00C4570E">
      <w:pPr>
        <w:pStyle w:val="Heading3"/>
        <w:numPr>
          <w:ilvl w:val="0"/>
          <w:numId w:val="0"/>
        </w:numPr>
        <w:tabs>
          <w:tab w:val="left" w:pos="3600"/>
        </w:tabs>
        <w:ind w:left="1656"/>
      </w:pPr>
    </w:p>
    <w:p w14:paraId="25AF55D0" w14:textId="77777777" w:rsidR="00C4570E" w:rsidRPr="0097053F" w:rsidRDefault="00C4570E" w:rsidP="00CE2961">
      <w:pPr>
        <w:pStyle w:val="Heading1"/>
      </w:pPr>
      <w:bookmarkStart w:id="12" w:name="_Toc16682929"/>
      <w:r w:rsidRPr="0097053F">
        <w:t>UNION AFFILIATIONS</w:t>
      </w:r>
      <w:bookmarkEnd w:id="12"/>
    </w:p>
    <w:p w14:paraId="527BCF9F" w14:textId="77777777" w:rsidR="00C4570E" w:rsidRPr="0097053F" w:rsidRDefault="00C4570E" w:rsidP="00C4570E"/>
    <w:p w14:paraId="72D8F667" w14:textId="77777777" w:rsidR="004650A2" w:rsidRPr="0097053F" w:rsidRDefault="004650A2" w:rsidP="004650A2">
      <w:pPr>
        <w:pStyle w:val="Heading2"/>
      </w:pPr>
      <w:r w:rsidRPr="0097053F">
        <w:t xml:space="preserve">I/We declare that the General Labour Conditions stated in Section </w:t>
      </w:r>
      <w:r w:rsidR="001D2997" w:rsidRPr="0097053F">
        <w:t xml:space="preserve">19.0 </w:t>
      </w:r>
      <w:r w:rsidRPr="0097053F">
        <w:t>of the Instructions to Bidders have been read and understood</w:t>
      </w:r>
      <w:r w:rsidR="002361DD" w:rsidRPr="0097053F">
        <w:t>.</w:t>
      </w:r>
    </w:p>
    <w:p w14:paraId="0871BFFD" w14:textId="77777777" w:rsidR="009C49D1" w:rsidRPr="0097053F" w:rsidRDefault="009C49D1" w:rsidP="00757B7F">
      <w:pPr>
        <w:pStyle w:val="Heading1"/>
        <w:numPr>
          <w:ilvl w:val="0"/>
          <w:numId w:val="0"/>
        </w:numPr>
      </w:pPr>
      <w:bookmarkStart w:id="13" w:name="_Toc16682930"/>
    </w:p>
    <w:p w14:paraId="0EDEF60D" w14:textId="77777777" w:rsidR="00266928" w:rsidRPr="0097053F" w:rsidRDefault="00266928" w:rsidP="00CE2961">
      <w:pPr>
        <w:pStyle w:val="Heading1"/>
      </w:pPr>
      <w:r w:rsidRPr="0097053F">
        <w:t>BID IN FORCE</w:t>
      </w:r>
      <w:bookmarkEnd w:id="13"/>
    </w:p>
    <w:p w14:paraId="1A91F97C" w14:textId="77777777" w:rsidR="00CE2961" w:rsidRPr="0097053F" w:rsidRDefault="00CE2961" w:rsidP="00266928"/>
    <w:p w14:paraId="6D1CDCB1" w14:textId="77777777" w:rsidR="00266928" w:rsidRPr="0097053F" w:rsidRDefault="00266928" w:rsidP="00CE2961">
      <w:pPr>
        <w:pStyle w:val="Heading2"/>
      </w:pPr>
      <w:r w:rsidRPr="0097053F">
        <w:t>I/We agree this Bid shall remain irrevocable and in force and effect, in law, for a period of sixty (60) days from the date set for receipt of Bids.  If I/we are notified of the acceptance of this Bid within such period (such notification, if given by mail, to be effective as of the date of deposit thereof in a mail box) we agree to:</w:t>
      </w:r>
    </w:p>
    <w:p w14:paraId="074B598E" w14:textId="77777777" w:rsidR="00CE2961" w:rsidRPr="0097053F" w:rsidRDefault="00CE2961" w:rsidP="00266928"/>
    <w:p w14:paraId="70B75BBF" w14:textId="57ECAE2E" w:rsidR="00266928" w:rsidRPr="0097053F" w:rsidRDefault="00266928" w:rsidP="00CE2961">
      <w:pPr>
        <w:pStyle w:val="Heading3"/>
      </w:pPr>
      <w:r w:rsidRPr="0097053F">
        <w:t>execute a contract on the Canadian Construction Documents Committee, Standard Construction Document CCDC 2 20</w:t>
      </w:r>
      <w:r w:rsidR="00B37F6D" w:rsidRPr="0097053F">
        <w:t>20</w:t>
      </w:r>
      <w:r w:rsidRPr="0097053F">
        <w:t>, Stipulated Price Contract</w:t>
      </w:r>
      <w:r w:rsidR="002475F4" w:rsidRPr="0097053F">
        <w:t xml:space="preserve"> </w:t>
      </w:r>
      <w:r w:rsidR="00D962C2" w:rsidRPr="0097053F">
        <w:t>amended by Section 00 73 00, Amendments to CCDC 2 - 20</w:t>
      </w:r>
      <w:r w:rsidR="00B37F6D" w:rsidRPr="0097053F">
        <w:t>20</w:t>
      </w:r>
      <w:r w:rsidR="00D962C2" w:rsidRPr="0097053F">
        <w:t xml:space="preserve"> - Supplementary Conditions</w:t>
      </w:r>
      <w:r w:rsidRPr="0097053F">
        <w:t>, by signing and sealing the Contract Documents;</w:t>
      </w:r>
    </w:p>
    <w:p w14:paraId="4547B34F" w14:textId="77777777" w:rsidR="00CE2961" w:rsidRPr="0097053F" w:rsidRDefault="00CE2961" w:rsidP="00266928"/>
    <w:p w14:paraId="6AB6C087" w14:textId="77777777" w:rsidR="00266928" w:rsidRPr="0097053F" w:rsidRDefault="00266928" w:rsidP="00CE2961">
      <w:pPr>
        <w:pStyle w:val="Heading3"/>
      </w:pPr>
      <w:r w:rsidRPr="0097053F">
        <w:t>commence work within 5 calendar days after receipt of notice to proceed with the Work;</w:t>
      </w:r>
    </w:p>
    <w:p w14:paraId="0004EB4A" w14:textId="77777777" w:rsidR="00CE2961" w:rsidRPr="0097053F" w:rsidRDefault="00CE2961" w:rsidP="00CE2961">
      <w:pPr>
        <w:pStyle w:val="ListParagraph"/>
      </w:pPr>
    </w:p>
    <w:p w14:paraId="57C32D1B" w14:textId="77777777" w:rsidR="00266928" w:rsidRPr="0097053F" w:rsidRDefault="00266928" w:rsidP="00CE2961">
      <w:pPr>
        <w:pStyle w:val="Heading3"/>
      </w:pPr>
      <w:r w:rsidRPr="0097053F">
        <w:t xml:space="preserve">furnish a fifty percent (50%) Performance Bond and (50%) Labour and Material Payment Bond </w:t>
      </w:r>
      <w:r w:rsidR="00471025" w:rsidRPr="0097053F">
        <w:t xml:space="preserve">compliant with the </w:t>
      </w:r>
      <w:r w:rsidR="00471025" w:rsidRPr="0097053F">
        <w:rPr>
          <w:i/>
        </w:rPr>
        <w:t xml:space="preserve">Construction Act, </w:t>
      </w:r>
      <w:r w:rsidR="00471025" w:rsidRPr="0097053F">
        <w:t xml:space="preserve">RSO 1990, c C.30, </w:t>
      </w:r>
      <w:r w:rsidRPr="0097053F">
        <w:t xml:space="preserve">with a Surety Company </w:t>
      </w:r>
      <w:r w:rsidR="0010183C" w:rsidRPr="0097053F">
        <w:t xml:space="preserve">licensed </w:t>
      </w:r>
      <w:r w:rsidR="00471025" w:rsidRPr="0097053F">
        <w:t xml:space="preserve">under the </w:t>
      </w:r>
      <w:r w:rsidR="00471025" w:rsidRPr="0097053F">
        <w:rPr>
          <w:i/>
        </w:rPr>
        <w:t xml:space="preserve">Insurance Act, </w:t>
      </w:r>
      <w:r w:rsidR="00471025" w:rsidRPr="0097053F">
        <w:t>RSO 1990, c I.8, to write surety and fidelity insurance</w:t>
      </w:r>
      <w:r w:rsidRPr="0097053F">
        <w:t>, as required;</w:t>
      </w:r>
    </w:p>
    <w:p w14:paraId="75A639A0" w14:textId="77777777" w:rsidR="00CE2961" w:rsidRPr="0097053F" w:rsidRDefault="00CE2961" w:rsidP="00CE2961">
      <w:pPr>
        <w:pStyle w:val="ListParagraph"/>
        <w:rPr>
          <w:lang w:val="en-CA"/>
        </w:rPr>
      </w:pPr>
    </w:p>
    <w:p w14:paraId="04FDAE82" w14:textId="77777777" w:rsidR="00266928" w:rsidRPr="0097053F" w:rsidRDefault="00266928" w:rsidP="00CE2961">
      <w:pPr>
        <w:pStyle w:val="Heading3"/>
      </w:pPr>
      <w:r w:rsidRPr="0097053F">
        <w:t>furnish a copy of the insurance policies required by the Contract;</w:t>
      </w:r>
    </w:p>
    <w:p w14:paraId="131C5C9D" w14:textId="77777777" w:rsidR="00CE2961" w:rsidRPr="0097053F" w:rsidRDefault="00CE2961" w:rsidP="00266928"/>
    <w:p w14:paraId="4219AD08" w14:textId="77777777" w:rsidR="00266928" w:rsidRPr="0097053F" w:rsidRDefault="00266928" w:rsidP="00CE2961">
      <w:pPr>
        <w:pStyle w:val="Heading3"/>
      </w:pPr>
      <w:r w:rsidRPr="0097053F">
        <w:t>undertake to schedule and organize the progress of our work so that priorities for completion of various areas will be maintained, as indicated by updates of the Construction Progress Schedule.</w:t>
      </w:r>
    </w:p>
    <w:p w14:paraId="6E0FD602" w14:textId="77777777" w:rsidR="002475F4" w:rsidRPr="0097053F" w:rsidRDefault="002475F4" w:rsidP="002475F4">
      <w:pPr>
        <w:rPr>
          <w:lang w:val="en-CA"/>
        </w:rPr>
      </w:pPr>
    </w:p>
    <w:p w14:paraId="00E50229" w14:textId="5EBAB9D8" w:rsidR="00F7295E" w:rsidRPr="0097053F" w:rsidRDefault="00F7295E" w:rsidP="00F7295E">
      <w:pPr>
        <w:pStyle w:val="Heading1"/>
      </w:pPr>
      <w:r w:rsidRPr="0097053F">
        <w:lastRenderedPageBreak/>
        <w:t>CONTRACTOR SAFETY</w:t>
      </w:r>
    </w:p>
    <w:p w14:paraId="3F0CC5BA" w14:textId="77777777" w:rsidR="00F7295E" w:rsidRPr="0097053F" w:rsidRDefault="00F7295E" w:rsidP="002237B3">
      <w:pPr>
        <w:rPr>
          <w:lang w:val="en-CA"/>
        </w:rPr>
      </w:pPr>
    </w:p>
    <w:p w14:paraId="51039A8B" w14:textId="1D51CA46" w:rsidR="00F7295E" w:rsidRPr="0097053F" w:rsidRDefault="05CB3705" w:rsidP="00F7295E">
      <w:pPr>
        <w:pStyle w:val="Heading2"/>
      </w:pPr>
      <w:r w:rsidRPr="0097053F">
        <w:t xml:space="preserve">I/We agree that we have reviewed and will comply with the Owner’s rules, procedures and requirements with respect to the Place of Work. </w:t>
      </w:r>
    </w:p>
    <w:p w14:paraId="28FE89FC" w14:textId="77777777" w:rsidR="00F7295E" w:rsidRPr="0097053F" w:rsidRDefault="00F7295E" w:rsidP="002237B3">
      <w:pPr>
        <w:rPr>
          <w:lang w:val="en-CA"/>
        </w:rPr>
      </w:pPr>
    </w:p>
    <w:p w14:paraId="7091FD37" w14:textId="0DCA67D8" w:rsidR="002475F4" w:rsidRPr="0097053F" w:rsidRDefault="002475F4" w:rsidP="002237B3">
      <w:r w:rsidRPr="0097053F">
        <w:rPr>
          <w:lang w:val="en-CA"/>
        </w:rPr>
        <w:t xml:space="preserve">By signing the below, I/we consent and agree to the use of electronic signatures pursuant to the </w:t>
      </w:r>
      <w:r w:rsidRPr="0097053F">
        <w:rPr>
          <w:i/>
          <w:lang w:val="en-CA"/>
        </w:rPr>
        <w:t>Electronic Commerce Act, 2000</w:t>
      </w:r>
      <w:r w:rsidRPr="0097053F">
        <w:rPr>
          <w:lang w:val="en-CA"/>
        </w:rPr>
        <w:t>, SO 2000, c. 17, as amended from time to time with respect to this Bid Form and any other documents respecting this Bid Form.</w:t>
      </w:r>
    </w:p>
    <w:p w14:paraId="2BAC15CD" w14:textId="77777777" w:rsidR="00CE2961" w:rsidRPr="0097053F" w:rsidRDefault="00CE2961" w:rsidP="00266928"/>
    <w:p w14:paraId="03CD25D4" w14:textId="77777777" w:rsidR="00266928" w:rsidRPr="0097053F" w:rsidRDefault="00266928" w:rsidP="00A951B8">
      <w:pPr>
        <w:keepLines/>
        <w:ind w:left="288" w:firstLine="720"/>
      </w:pPr>
      <w:r w:rsidRPr="0097053F">
        <w:t>NAME OF BIDDER:</w:t>
      </w:r>
      <w:permStart w:id="117848484" w:edGrp="everyone"/>
      <w:r w:rsidRPr="0097053F">
        <w:t xml:space="preserve"> ______________________________________</w:t>
      </w:r>
      <w:r w:rsidR="009873DC" w:rsidRPr="0097053F">
        <w:t>_______</w:t>
      </w:r>
      <w:r w:rsidRPr="0097053F">
        <w:t>______</w:t>
      </w:r>
      <w:permEnd w:id="117848484"/>
      <w:r w:rsidRPr="0097053F">
        <w:tab/>
      </w:r>
    </w:p>
    <w:p w14:paraId="7030ED03" w14:textId="77777777" w:rsidR="00266928" w:rsidRPr="0097053F" w:rsidRDefault="00266928" w:rsidP="00A951B8">
      <w:pPr>
        <w:keepLines/>
        <w:ind w:left="288" w:firstLine="720"/>
      </w:pPr>
      <w:r w:rsidRPr="0097053F">
        <w:t>Signature of Duly Authorized</w:t>
      </w:r>
    </w:p>
    <w:p w14:paraId="2001725F" w14:textId="77777777" w:rsidR="00266928" w:rsidRPr="0097053F" w:rsidRDefault="00266928" w:rsidP="00A951B8">
      <w:pPr>
        <w:keepLines/>
        <w:ind w:left="288" w:firstLine="720"/>
      </w:pPr>
      <w:r w:rsidRPr="0097053F">
        <w:t>Signing Officer</w:t>
      </w:r>
      <w:r w:rsidRPr="0097053F">
        <w:tab/>
      </w:r>
      <w:r w:rsidRPr="0097053F">
        <w:tab/>
      </w:r>
      <w:r w:rsidRPr="0097053F">
        <w:tab/>
      </w:r>
      <w:r w:rsidRPr="0097053F">
        <w:tab/>
      </w:r>
      <w:r w:rsidRPr="0097053F">
        <w:tab/>
      </w:r>
      <w:r w:rsidRPr="0097053F">
        <w:tab/>
      </w:r>
      <w:r w:rsidRPr="0097053F">
        <w:tab/>
        <w:t>Name and Title</w:t>
      </w:r>
    </w:p>
    <w:p w14:paraId="728D57BD" w14:textId="77777777" w:rsidR="000061FA" w:rsidRPr="0097053F" w:rsidRDefault="000061FA" w:rsidP="00A951B8">
      <w:pPr>
        <w:keepLines/>
        <w:ind w:left="288" w:firstLine="720"/>
      </w:pPr>
    </w:p>
    <w:p w14:paraId="336BD476" w14:textId="77777777" w:rsidR="00266928" w:rsidRPr="0097053F" w:rsidRDefault="00266928" w:rsidP="00A951B8">
      <w:pPr>
        <w:keepLines/>
        <w:ind w:left="288" w:firstLine="720"/>
      </w:pPr>
      <w:permStart w:id="1942904340" w:edGrp="everyone"/>
      <w:r w:rsidRPr="0097053F">
        <w:t>__________________________________</w:t>
      </w:r>
      <w:r w:rsidR="000061FA" w:rsidRPr="0097053F">
        <w:t>_</w:t>
      </w:r>
      <w:r w:rsidRPr="0097053F">
        <w:t>________________________________</w:t>
      </w:r>
      <w:permEnd w:id="1942904340"/>
      <w:r w:rsidRPr="0097053F">
        <w:t>_</w:t>
      </w:r>
    </w:p>
    <w:p w14:paraId="4AC294CC" w14:textId="77777777" w:rsidR="000061FA" w:rsidRPr="0097053F" w:rsidRDefault="000061FA" w:rsidP="00A951B8">
      <w:pPr>
        <w:keepLines/>
      </w:pPr>
    </w:p>
    <w:p w14:paraId="25D33F76" w14:textId="77777777" w:rsidR="00A951B8" w:rsidRPr="0097053F" w:rsidRDefault="00A951B8" w:rsidP="00A951B8">
      <w:pPr>
        <w:keepLines/>
        <w:ind w:left="288" w:firstLine="720"/>
      </w:pPr>
    </w:p>
    <w:p w14:paraId="3436542E" w14:textId="77777777" w:rsidR="00A951B8" w:rsidRPr="0097053F" w:rsidRDefault="00A951B8" w:rsidP="00A951B8">
      <w:pPr>
        <w:keepLines/>
        <w:ind w:left="288" w:firstLine="720"/>
      </w:pPr>
      <w:r w:rsidRPr="0097053F">
        <w:t xml:space="preserve">Email address for future correspondence:  </w:t>
      </w:r>
      <w:permStart w:id="1124349486" w:edGrp="everyone"/>
      <w:r w:rsidRPr="0097053F">
        <w:t>__________________________________</w:t>
      </w:r>
      <w:permEnd w:id="1124349486"/>
    </w:p>
    <w:p w14:paraId="23483909" w14:textId="77777777" w:rsidR="00A951B8" w:rsidRPr="0097053F" w:rsidRDefault="00A951B8" w:rsidP="00A951B8">
      <w:pPr>
        <w:keepLines/>
        <w:ind w:left="288" w:firstLine="720"/>
      </w:pPr>
    </w:p>
    <w:p w14:paraId="24C0DD52" w14:textId="77777777" w:rsidR="00A951B8" w:rsidRPr="0097053F" w:rsidRDefault="00A951B8" w:rsidP="00A951B8">
      <w:pPr>
        <w:keepLines/>
        <w:ind w:left="288" w:firstLine="720"/>
      </w:pPr>
    </w:p>
    <w:p w14:paraId="15F75E78" w14:textId="77777777" w:rsidR="00A951B8" w:rsidRPr="0097053F" w:rsidRDefault="00A951B8" w:rsidP="00470E21">
      <w:pPr>
        <w:keepLines/>
      </w:pPr>
    </w:p>
    <w:p w14:paraId="4DEFE69A" w14:textId="77777777" w:rsidR="00A951B8" w:rsidRPr="0097053F" w:rsidRDefault="00A951B8" w:rsidP="00A951B8">
      <w:pPr>
        <w:keepLines/>
        <w:ind w:left="288" w:firstLine="720"/>
      </w:pPr>
    </w:p>
    <w:p w14:paraId="076E86F4" w14:textId="77777777" w:rsidR="00266928" w:rsidRPr="0097053F" w:rsidRDefault="00266928" w:rsidP="00A951B8">
      <w:pPr>
        <w:keepLines/>
        <w:ind w:left="288" w:firstLine="720"/>
      </w:pPr>
      <w:r w:rsidRPr="0097053F">
        <w:t>Signature of Witness</w:t>
      </w:r>
      <w:r w:rsidRPr="0097053F">
        <w:tab/>
      </w:r>
      <w:r w:rsidRPr="0097053F">
        <w:tab/>
      </w:r>
      <w:r w:rsidRPr="0097053F">
        <w:tab/>
      </w:r>
      <w:r w:rsidRPr="0097053F">
        <w:tab/>
      </w:r>
      <w:r w:rsidR="000061FA" w:rsidRPr="0097053F">
        <w:tab/>
      </w:r>
      <w:r w:rsidRPr="0097053F">
        <w:tab/>
      </w:r>
      <w:r w:rsidRPr="0097053F">
        <w:tab/>
        <w:t>Name and Title</w:t>
      </w:r>
    </w:p>
    <w:p w14:paraId="363BEC6C" w14:textId="77777777" w:rsidR="00662FEA" w:rsidRPr="0097053F" w:rsidRDefault="00662FEA" w:rsidP="00A951B8">
      <w:pPr>
        <w:keepLines/>
        <w:ind w:left="288" w:firstLine="720"/>
      </w:pPr>
    </w:p>
    <w:p w14:paraId="33E9C466" w14:textId="77777777" w:rsidR="00266928" w:rsidRPr="0097053F" w:rsidRDefault="00266928" w:rsidP="00A951B8">
      <w:pPr>
        <w:keepLines/>
        <w:ind w:left="288" w:firstLine="720"/>
      </w:pPr>
      <w:permStart w:id="330651410" w:edGrp="everyone"/>
      <w:r w:rsidRPr="0097053F">
        <w:t>__________________________________</w:t>
      </w:r>
      <w:r w:rsidR="000061FA" w:rsidRPr="0097053F">
        <w:t>__</w:t>
      </w:r>
      <w:r w:rsidRPr="0097053F">
        <w:t>________________________________</w:t>
      </w:r>
    </w:p>
    <w:permEnd w:id="330651410"/>
    <w:p w14:paraId="2A205CBD" w14:textId="77777777" w:rsidR="000061FA" w:rsidRPr="0097053F" w:rsidRDefault="000061FA" w:rsidP="00A951B8">
      <w:pPr>
        <w:keepLines/>
      </w:pPr>
    </w:p>
    <w:p w14:paraId="369296C7" w14:textId="77777777" w:rsidR="00A951B8" w:rsidRPr="0097053F" w:rsidRDefault="00A951B8" w:rsidP="00A951B8">
      <w:pPr>
        <w:keepLines/>
        <w:ind w:left="288" w:firstLine="720"/>
      </w:pPr>
    </w:p>
    <w:p w14:paraId="30AF1B26" w14:textId="77777777" w:rsidR="00266928" w:rsidRPr="0097053F" w:rsidRDefault="00266928" w:rsidP="00A951B8">
      <w:pPr>
        <w:keepLines/>
        <w:ind w:left="288" w:firstLine="720"/>
      </w:pPr>
      <w:r w:rsidRPr="0097053F">
        <w:t xml:space="preserve">Dated at     </w:t>
      </w:r>
      <w:permStart w:id="1372390718" w:edGrp="everyone"/>
      <w:r w:rsidRPr="0097053F">
        <w:t>________________</w:t>
      </w:r>
      <w:permEnd w:id="1372390718"/>
      <w:r w:rsidRPr="0097053F">
        <w:t xml:space="preserve">          this </w:t>
      </w:r>
      <w:permStart w:id="1671436695" w:edGrp="everyone"/>
      <w:r w:rsidRPr="0097053F">
        <w:t xml:space="preserve">____  </w:t>
      </w:r>
      <w:permEnd w:id="1671436695"/>
      <w:r w:rsidRPr="0097053F">
        <w:t xml:space="preserve">  day of   </w:t>
      </w:r>
      <w:permStart w:id="767966152" w:edGrp="everyone"/>
      <w:r w:rsidRPr="0097053F">
        <w:t>_____________</w:t>
      </w:r>
      <w:permEnd w:id="767966152"/>
      <w:r w:rsidRPr="0097053F">
        <w:t xml:space="preserve">          20</w:t>
      </w:r>
      <w:permStart w:id="807609360" w:edGrp="everyone"/>
      <w:r w:rsidR="000C0D7D" w:rsidRPr="0097053F">
        <w:t>___</w:t>
      </w:r>
      <w:permEnd w:id="807609360"/>
    </w:p>
    <w:p w14:paraId="48B145E3" w14:textId="77777777" w:rsidR="00266928" w:rsidRPr="0097053F" w:rsidRDefault="00266928" w:rsidP="00A951B8">
      <w:pPr>
        <w:keepLines/>
      </w:pPr>
    </w:p>
    <w:p w14:paraId="53D30170" w14:textId="77777777" w:rsidR="000061FA" w:rsidRPr="0097053F" w:rsidRDefault="000061FA" w:rsidP="00A951B8">
      <w:pPr>
        <w:keepLines/>
        <w:jc w:val="center"/>
      </w:pPr>
    </w:p>
    <w:p w14:paraId="60EAF5B6" w14:textId="77777777" w:rsidR="00D265E3" w:rsidRPr="0097053F" w:rsidRDefault="00266928" w:rsidP="00352C73">
      <w:pPr>
        <w:keepLines/>
        <w:jc w:val="center"/>
        <w:rPr>
          <w:rFonts w:ascii="Calibri" w:hAnsi="Calibri" w:cs="Calibri"/>
          <w:sz w:val="22"/>
          <w:szCs w:val="22"/>
          <w:lang w:val="en-CA" w:eastAsia="en-CA"/>
        </w:rPr>
      </w:pPr>
      <w:r w:rsidRPr="0097053F">
        <w:t xml:space="preserve">END OF </w:t>
      </w:r>
      <w:r w:rsidR="006F3330" w:rsidRPr="0097053F">
        <w:t>SECTION 00 41 13</w:t>
      </w:r>
    </w:p>
    <w:sectPr w:rsidR="00D265E3" w:rsidRPr="0097053F" w:rsidSect="00352C73">
      <w:headerReference w:type="default" r:id="rId9"/>
      <w:footerReference w:type="default" r:id="rId10"/>
      <w:footerReference w:type="first" r:id="rId11"/>
      <w:pgSz w:w="12240" w:h="15840" w:code="1"/>
      <w:pgMar w:top="720" w:right="1080" w:bottom="72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E5E57" w14:textId="77777777" w:rsidR="00423EE4" w:rsidRDefault="00423EE4" w:rsidP="005454A1">
      <w:r>
        <w:separator/>
      </w:r>
    </w:p>
  </w:endnote>
  <w:endnote w:type="continuationSeparator" w:id="0">
    <w:p w14:paraId="1C18E39C" w14:textId="77777777" w:rsidR="00423EE4" w:rsidRDefault="00423EE4" w:rsidP="0054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Swis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07DC" w14:textId="77777777" w:rsidR="007B6E5F" w:rsidRPr="0097053F" w:rsidRDefault="007B6E5F">
    <w:pPr>
      <w:pStyle w:val="Footer"/>
      <w:pBdr>
        <w:bottom w:val="single" w:sz="6" w:space="1" w:color="auto"/>
      </w:pBdr>
      <w:rPr>
        <w:lang w:val="en-CA"/>
      </w:rPr>
    </w:pPr>
  </w:p>
  <w:p w14:paraId="4FF66A53" w14:textId="4851DC09" w:rsidR="002237B3" w:rsidRPr="0097053F" w:rsidRDefault="000F6108" w:rsidP="002237B3">
    <w:pPr>
      <w:pStyle w:val="Footer"/>
      <w:tabs>
        <w:tab w:val="clear" w:pos="4680"/>
        <w:tab w:val="clear" w:pos="9360"/>
        <w:tab w:val="right" w:pos="10080"/>
      </w:tabs>
      <w:rPr>
        <w:rFonts w:cs="Arial"/>
        <w:szCs w:val="20"/>
        <w:lang w:val="en-CA"/>
      </w:rPr>
    </w:pPr>
    <w:permStart w:id="483591848" w:edGrp="everyone"/>
    <w:r w:rsidRPr="0097053F">
      <w:rPr>
        <w:rFonts w:cs="Arial"/>
        <w:szCs w:val="20"/>
        <w:lang w:val="en-CA"/>
      </w:rPr>
      <w:t>QIS Laboratory &amp; CQIQC Suite</w:t>
    </w:r>
    <w:permEnd w:id="483591848"/>
    <w:r w:rsidR="002237B3" w:rsidRPr="0097053F">
      <w:rPr>
        <w:rFonts w:cs="Arial"/>
        <w:szCs w:val="20"/>
        <w:lang w:val="en-CA"/>
      </w:rPr>
      <w:tab/>
      <w:t xml:space="preserve">UNIVERSITY PROJECT NUMBER:  </w:t>
    </w:r>
    <w:permStart w:id="1875120531" w:edGrp="everyone"/>
    <w:r w:rsidRPr="0097053F">
      <w:rPr>
        <w:rFonts w:cs="Arial"/>
        <w:szCs w:val="20"/>
        <w:lang w:val="en-CA"/>
      </w:rPr>
      <w:t>P078-24-109</w:t>
    </w:r>
    <w:permEnd w:id="1875120531"/>
  </w:p>
  <w:p w14:paraId="3B59BF1B" w14:textId="569C96A1" w:rsidR="002237B3" w:rsidRPr="0097053F" w:rsidRDefault="000F6108" w:rsidP="002237B3">
    <w:pPr>
      <w:pStyle w:val="Footer"/>
      <w:tabs>
        <w:tab w:val="clear" w:pos="4680"/>
        <w:tab w:val="clear" w:pos="9360"/>
        <w:tab w:val="right" w:pos="10080"/>
      </w:tabs>
      <w:rPr>
        <w:rFonts w:cs="Arial"/>
        <w:szCs w:val="20"/>
        <w:lang w:val="en-CA"/>
      </w:rPr>
    </w:pPr>
    <w:permStart w:id="466255210" w:edGrp="everyone"/>
    <w:r w:rsidRPr="0097053F">
      <w:rPr>
        <w:rFonts w:cs="Arial"/>
        <w:szCs w:val="20"/>
        <w:lang w:val="en-CA"/>
      </w:rPr>
      <w:t>255 Huron St.</w:t>
    </w:r>
    <w:r w:rsidR="002237B3" w:rsidRPr="0097053F">
      <w:rPr>
        <w:rFonts w:cs="Arial"/>
        <w:szCs w:val="20"/>
        <w:lang w:val="en-CA"/>
      </w:rPr>
      <w:t xml:space="preserve">, </w:t>
    </w:r>
    <w:r w:rsidRPr="0097053F">
      <w:rPr>
        <w:rFonts w:cs="Arial"/>
        <w:szCs w:val="20"/>
        <w:lang w:val="en-CA"/>
      </w:rPr>
      <w:t>Toronto</w:t>
    </w:r>
    <w:permEnd w:id="466255210"/>
    <w:r w:rsidR="002237B3" w:rsidRPr="0097053F">
      <w:rPr>
        <w:rFonts w:cs="Arial"/>
        <w:szCs w:val="20"/>
        <w:lang w:val="en-CA"/>
      </w:rPr>
      <w:tab/>
      <w:t xml:space="preserve">DATE ISSUED:  </w:t>
    </w:r>
    <w:permStart w:id="420500172" w:edGrp="everyone"/>
    <w:sdt>
      <w:sdtPr>
        <w:rPr>
          <w:rFonts w:cs="Arial"/>
          <w:szCs w:val="20"/>
          <w:lang w:val="en-CA"/>
        </w:rPr>
        <w:alias w:val="Publish Date"/>
        <w:tag w:val=""/>
        <w:id w:val="1513945338"/>
        <w:placeholder>
          <w:docPart w:val="E857FBB746434043850910F9543F3363"/>
        </w:placeholder>
        <w:dataBinding w:prefixMappings="xmlns:ns0='http://schemas.microsoft.com/office/2006/coverPageProps' " w:xpath="/ns0:CoverPageProperties[1]/ns0:PublishDate[1]" w:storeItemID="{55AF091B-3C7A-41E3-B477-F2FDAA23CFDA}"/>
        <w:date w:fullDate="2025-12-02T00:00:00Z">
          <w:dateFormat w:val="yyyy-MM-dd"/>
          <w:lid w:val="en-CA"/>
          <w:storeMappedDataAs w:val="dateTime"/>
          <w:calendar w:val="gregorian"/>
        </w:date>
      </w:sdtPr>
      <w:sdtEndPr/>
      <w:sdtContent>
        <w:r w:rsidR="00F34705" w:rsidRPr="0097053F">
          <w:rPr>
            <w:rFonts w:cs="Arial"/>
            <w:szCs w:val="20"/>
            <w:lang w:val="en-CA"/>
          </w:rPr>
          <w:t>2025-12-02</w:t>
        </w:r>
      </w:sdtContent>
    </w:sdt>
    <w:permEnd w:id="420500172"/>
  </w:p>
  <w:p w14:paraId="7D053730" w14:textId="77777777" w:rsidR="002237B3" w:rsidRPr="0097053F" w:rsidRDefault="002237B3" w:rsidP="002237B3">
    <w:pPr>
      <w:pStyle w:val="Footer"/>
      <w:tabs>
        <w:tab w:val="clear" w:pos="4680"/>
        <w:tab w:val="clear" w:pos="9360"/>
        <w:tab w:val="right" w:pos="10080"/>
      </w:tabs>
      <w:rPr>
        <w:rFonts w:cs="Arial"/>
        <w:szCs w:val="20"/>
        <w:lang w:val="en-CA"/>
      </w:rPr>
    </w:pPr>
    <w:r w:rsidRPr="0097053F">
      <w:rPr>
        <w:rFonts w:cs="Arial"/>
        <w:szCs w:val="20"/>
        <w:lang w:val="en-CA"/>
      </w:rPr>
      <w:tab/>
      <w:t xml:space="preserve">PAGE </w:t>
    </w:r>
    <w:r w:rsidRPr="0097053F">
      <w:rPr>
        <w:rFonts w:cs="Arial"/>
        <w:szCs w:val="20"/>
        <w:lang w:val="en-CA"/>
      </w:rPr>
      <w:fldChar w:fldCharType="begin"/>
    </w:r>
    <w:r w:rsidRPr="0097053F">
      <w:rPr>
        <w:rFonts w:cs="Arial"/>
        <w:szCs w:val="20"/>
        <w:lang w:val="en-CA"/>
      </w:rPr>
      <w:instrText xml:space="preserve"> PAGE  \* Arabic  \* MERGEFORMAT </w:instrText>
    </w:r>
    <w:r w:rsidRPr="0097053F">
      <w:rPr>
        <w:rFonts w:cs="Arial"/>
        <w:szCs w:val="20"/>
        <w:lang w:val="en-CA"/>
      </w:rPr>
      <w:fldChar w:fldCharType="separate"/>
    </w:r>
    <w:r w:rsidR="003020D6" w:rsidRPr="0097053F">
      <w:rPr>
        <w:rFonts w:cs="Arial"/>
        <w:noProof/>
        <w:szCs w:val="20"/>
        <w:lang w:val="en-CA"/>
      </w:rPr>
      <w:t>2</w:t>
    </w:r>
    <w:r w:rsidRPr="0097053F">
      <w:rPr>
        <w:rFonts w:cs="Arial"/>
        <w:szCs w:val="20"/>
        <w:lang w:val="en-CA"/>
      </w:rPr>
      <w:fldChar w:fldCharType="end"/>
    </w:r>
    <w:r w:rsidRPr="0097053F">
      <w:rPr>
        <w:rFonts w:cs="Arial"/>
        <w:szCs w:val="20"/>
        <w:lang w:val="en-CA"/>
      </w:rPr>
      <w:t xml:space="preserve"> OF </w:t>
    </w:r>
    <w:r w:rsidRPr="0097053F">
      <w:rPr>
        <w:rFonts w:cs="Arial"/>
        <w:szCs w:val="20"/>
        <w:lang w:val="en-CA"/>
      </w:rPr>
      <w:fldChar w:fldCharType="begin"/>
    </w:r>
    <w:r w:rsidRPr="0097053F">
      <w:rPr>
        <w:rFonts w:cs="Arial"/>
        <w:szCs w:val="20"/>
        <w:lang w:val="en-CA"/>
      </w:rPr>
      <w:instrText xml:space="preserve"> NUMPAGES  \* Arabic  \* MERGEFORMAT </w:instrText>
    </w:r>
    <w:r w:rsidRPr="0097053F">
      <w:rPr>
        <w:rFonts w:cs="Arial"/>
        <w:szCs w:val="20"/>
        <w:lang w:val="en-CA"/>
      </w:rPr>
      <w:fldChar w:fldCharType="separate"/>
    </w:r>
    <w:r w:rsidR="003020D6" w:rsidRPr="0097053F">
      <w:rPr>
        <w:rFonts w:cs="Arial"/>
        <w:noProof/>
        <w:szCs w:val="20"/>
        <w:lang w:val="en-CA"/>
      </w:rPr>
      <w:t>8</w:t>
    </w:r>
    <w:r w:rsidRPr="0097053F">
      <w:rPr>
        <w:rFonts w:cs="Arial"/>
        <w:szCs w:val="20"/>
        <w:lang w:val="en-CA"/>
      </w:rPr>
      <w:fldChar w:fldCharType="end"/>
    </w:r>
  </w:p>
  <w:p w14:paraId="4C23181C" w14:textId="72CABC26" w:rsidR="00066F42" w:rsidRPr="0097053F" w:rsidRDefault="0097053F">
    <w:pPr>
      <w:pStyle w:val="Footer"/>
    </w:pPr>
    <w:r w:rsidRPr="0097053F">
      <w:rPr>
        <w:noProof/>
      </w:rPr>
      <w:pict w14:anchorId="3359F3D7">
        <v:shapetype id="_x0000_t202" coordsize="21600,21600" o:spt="202" path="m,l,21600r21600,l21600,xe">
          <v:stroke joinstyle="miter"/>
          <v:path gradientshapeok="t" o:connecttype="rect"/>
        </v:shapetype>
        <v:shape id="zzmpTrailer_1078_19" o:spid="_x0000_s1031" type="#_x0000_t202" style="position:absolute;margin-left:0;margin-top:0;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3u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" filled="f" stroked="f">
          <v:textbox style="mso-next-textbox:#zzmpTrailer_1078_19" inset="0,0,0,0">
            <w:txbxContent>
              <w:p w14:paraId="1679EFE3" w14:textId="33BBAD8B" w:rsidR="00066F42" w:rsidRDefault="00F7295E">
                <w:pPr>
                  <w:pStyle w:val="MacPacTrailer"/>
                </w:pPr>
                <w:r>
                  <w:t>Ma</w:t>
                </w:r>
                <w:r w:rsidR="00EF0589">
                  <w:t>y</w:t>
                </w:r>
                <w:r>
                  <w:t xml:space="preserve"> </w:t>
                </w:r>
                <w:r w:rsidR="00EF0589">
                  <w:t>1,</w:t>
                </w:r>
                <w:r w:rsidR="00710831">
                  <w:t xml:space="preserve"> </w:t>
                </w:r>
                <w:r>
                  <w:t>2025</w:t>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93779" w14:textId="77777777" w:rsidR="00066F42" w:rsidRDefault="0097053F">
    <w:pPr>
      <w:pStyle w:val="Footer"/>
    </w:pPr>
    <w:r>
      <w:rPr>
        <w:noProof/>
      </w:rPr>
      <w:pict w14:anchorId="1CEC3CD9">
        <v:shapetype id="_x0000_t202" coordsize="21600,21600" o:spt="202" path="m,l,21600r21600,l21600,xe">
          <v:stroke joinstyle="miter"/>
          <v:path gradientshapeok="t" o:connecttype="rect"/>
        </v:shapetype>
        <v:shape id="zzmpTrailer_1078_1B" o:spid="_x0000_s1032" type="#_x0000_t202"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" filled="f" stroked="f">
          <v:textbox inset="0,0,0,0">
            <w:txbxContent>
              <w:p w14:paraId="66B6CEE5" w14:textId="77777777" w:rsidR="00066F42" w:rsidRDefault="00066F42">
                <w:pPr>
                  <w:pStyle w:val="MacPacTrailer"/>
                </w:pPr>
                <w:r>
                  <w:t>LEGAL*50038622.4</w:t>
                </w:r>
              </w:p>
              <w:p w14:paraId="0E2C0322" w14:textId="77777777" w:rsidR="00066F42" w:rsidRDefault="00066F42">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E2B6D" w14:textId="77777777" w:rsidR="00423EE4" w:rsidRDefault="00423EE4" w:rsidP="005454A1">
      <w:r>
        <w:separator/>
      </w:r>
    </w:p>
  </w:footnote>
  <w:footnote w:type="continuationSeparator" w:id="0">
    <w:p w14:paraId="35325166" w14:textId="77777777" w:rsidR="00423EE4" w:rsidRDefault="00423EE4" w:rsidP="00545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7F2F" w14:textId="77777777" w:rsidR="002237B3" w:rsidRPr="00530EE1" w:rsidRDefault="002237B3" w:rsidP="002237B3">
    <w:pPr>
      <w:pStyle w:val="Header"/>
      <w:tabs>
        <w:tab w:val="clear" w:pos="4680"/>
        <w:tab w:val="clear" w:pos="9360"/>
        <w:tab w:val="right" w:pos="10080"/>
      </w:tabs>
      <w:rPr>
        <w:b/>
        <w:color w:val="FF0000"/>
        <w:lang w:val="en-CA"/>
      </w:rPr>
    </w:pPr>
    <w:r>
      <w:rPr>
        <w:b/>
        <w:lang w:val="en-CA"/>
      </w:rPr>
      <w:tab/>
      <w:t>SECTION 00 41 13</w:t>
    </w:r>
  </w:p>
  <w:p w14:paraId="45BB1C4B" w14:textId="51F59A53" w:rsidR="002237B3" w:rsidRDefault="002237B3" w:rsidP="002237B3">
    <w:pPr>
      <w:pStyle w:val="Header"/>
      <w:pBdr>
        <w:bottom w:val="single" w:sz="6" w:space="1" w:color="auto"/>
      </w:pBdr>
      <w:tabs>
        <w:tab w:val="clear" w:pos="4680"/>
        <w:tab w:val="clear" w:pos="9360"/>
        <w:tab w:val="right" w:pos="10080"/>
      </w:tabs>
      <w:rPr>
        <w:b/>
        <w:lang w:val="en-CA"/>
      </w:rPr>
    </w:pPr>
    <w:r>
      <w:rPr>
        <w:b/>
        <w:lang w:val="en-CA"/>
      </w:rPr>
      <w:t>UNIVERSITY OF TORONTO</w:t>
    </w:r>
    <w:r>
      <w:rPr>
        <w:b/>
        <w:color w:val="FF0000"/>
        <w:lang w:val="en-CA"/>
      </w:rPr>
      <w:tab/>
    </w:r>
    <w:r>
      <w:rPr>
        <w:b/>
        <w:lang w:val="en-CA"/>
      </w:rPr>
      <w:t xml:space="preserve">BID FORM - </w:t>
    </w:r>
    <w:r>
      <w:rPr>
        <w:b/>
        <w:lang w:val="en-CA"/>
      </w:rPr>
      <w:fldChar w:fldCharType="begin"/>
    </w:r>
    <w:r>
      <w:rPr>
        <w:b/>
        <w:lang w:val="en-CA"/>
      </w:rPr>
      <w:instrText xml:space="preserve"> SECTIONPAGES  \* Arabic  \* MERGEFORMAT </w:instrText>
    </w:r>
    <w:r>
      <w:rPr>
        <w:b/>
        <w:lang w:val="en-CA"/>
      </w:rPr>
      <w:fldChar w:fldCharType="separate"/>
    </w:r>
    <w:r w:rsidR="0097053F">
      <w:rPr>
        <w:b/>
        <w:noProof/>
        <w:lang w:val="en-CA"/>
      </w:rPr>
      <w:t>6</w:t>
    </w:r>
    <w:r>
      <w:rPr>
        <w:b/>
        <w:lang w:val="en-CA"/>
      </w:rPr>
      <w:fldChar w:fldCharType="end"/>
    </w:r>
    <w:r>
      <w:rPr>
        <w:b/>
        <w:lang w:val="en-CA"/>
      </w:rPr>
      <w:t xml:space="preserve"> PAGES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AE8591E"/>
    <w:name w:val="Legal"/>
    <w:lvl w:ilvl="0">
      <w:start w:val="1"/>
      <w:numFmt w:val="decimal"/>
      <w:lvlText w:val="PART %1 -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1" w15:restartNumberingAfterBreak="0">
    <w:nsid w:val="01610A08"/>
    <w:multiLevelType w:val="hybridMultilevel"/>
    <w:tmpl w:val="A546DDF0"/>
    <w:lvl w:ilvl="0" w:tplc="59581E0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3021BD5"/>
    <w:multiLevelType w:val="hybridMultilevel"/>
    <w:tmpl w:val="2E667CFC"/>
    <w:lvl w:ilvl="0" w:tplc="27509502">
      <w:start w:val="1"/>
      <w:numFmt w:val="decimal"/>
      <w:lvlText w:val="%1."/>
      <w:lvlJc w:val="righ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FB0CAD"/>
    <w:multiLevelType w:val="hybridMultilevel"/>
    <w:tmpl w:val="EF52BBCC"/>
    <w:lvl w:ilvl="0" w:tplc="E3D29DC8">
      <w:start w:val="1"/>
      <w:numFmt w:val="upperLetter"/>
      <w:lvlText w:val="%1."/>
      <w:lvlJc w:val="left"/>
      <w:pPr>
        <w:tabs>
          <w:tab w:val="num" w:pos="720"/>
        </w:tabs>
        <w:ind w:left="720" w:hanging="360"/>
      </w:pPr>
      <w:rPr>
        <w:rFonts w:hint="default"/>
      </w:rPr>
    </w:lvl>
    <w:lvl w:ilvl="1" w:tplc="44ACDEE0">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3D3B62"/>
    <w:multiLevelType w:val="multilevel"/>
    <w:tmpl w:val="2D44DB6A"/>
    <w:styleLink w:val="Style1"/>
    <w:lvl w:ilvl="0">
      <w:start w:val="1"/>
      <w:numFmt w:val="decimal"/>
      <w:lvlText w:val="%1.0"/>
      <w:lvlJc w:val="left"/>
      <w:pPr>
        <w:ind w:left="720" w:hanging="720"/>
      </w:pPr>
      <w:rPr>
        <w:rFonts w:ascii="Arial" w:hAnsi="Arial"/>
        <w:b/>
        <w:i w:val="0"/>
        <w:color w:val="auto"/>
        <w:sz w:val="20"/>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5" w15:restartNumberingAfterBreak="0">
    <w:nsid w:val="0A6862D7"/>
    <w:multiLevelType w:val="hybridMultilevel"/>
    <w:tmpl w:val="5802B6C6"/>
    <w:lvl w:ilvl="0" w:tplc="10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6" w15:restartNumberingAfterBreak="0">
    <w:nsid w:val="0BA32247"/>
    <w:multiLevelType w:val="hybridMultilevel"/>
    <w:tmpl w:val="4C4C82EE"/>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CA00F89"/>
    <w:multiLevelType w:val="hybridMultilevel"/>
    <w:tmpl w:val="EE805B4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0D343F42"/>
    <w:multiLevelType w:val="hybridMultilevel"/>
    <w:tmpl w:val="8160BF5E"/>
    <w:lvl w:ilvl="0" w:tplc="0644C714">
      <w:start w:val="1"/>
      <w:numFmt w:val="decimal"/>
      <w:lvlText w:val="%1."/>
      <w:lvlJc w:val="right"/>
      <w:pPr>
        <w:ind w:left="2160" w:hanging="360"/>
      </w:pPr>
      <w:rPr>
        <w:rFonts w:hint="default"/>
        <w:b w:val="0"/>
        <w:color w:val="auto"/>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9" w15:restartNumberingAfterBreak="0">
    <w:nsid w:val="0E4529CA"/>
    <w:multiLevelType w:val="hybridMultilevel"/>
    <w:tmpl w:val="C4E0800E"/>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0FD33850"/>
    <w:multiLevelType w:val="hybridMultilevel"/>
    <w:tmpl w:val="1A20A5C4"/>
    <w:lvl w:ilvl="0" w:tplc="27509502">
      <w:start w:val="1"/>
      <w:numFmt w:val="decimal"/>
      <w:lvlText w:val="%1."/>
      <w:lvlJc w:val="right"/>
      <w:pPr>
        <w:ind w:left="1440" w:hanging="360"/>
      </w:pPr>
      <w:rPr>
        <w:rFonts w:hint="default"/>
        <w:b w:val="0"/>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1" w15:restartNumberingAfterBreak="0">
    <w:nsid w:val="0FD873CA"/>
    <w:multiLevelType w:val="hybridMultilevel"/>
    <w:tmpl w:val="AAF645C4"/>
    <w:lvl w:ilvl="0" w:tplc="10090015">
      <w:start w:val="1"/>
      <w:numFmt w:val="upperLetter"/>
      <w:lvlText w:val="%1."/>
      <w:lvlJc w:val="left"/>
      <w:pPr>
        <w:tabs>
          <w:tab w:val="num" w:pos="750"/>
        </w:tabs>
        <w:ind w:left="750" w:hanging="360"/>
      </w:pPr>
      <w:rPr>
        <w:rFonts w:hint="default"/>
      </w:rPr>
    </w:lvl>
    <w:lvl w:ilvl="1" w:tplc="04090019">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2" w15:restartNumberingAfterBreak="0">
    <w:nsid w:val="114E0071"/>
    <w:multiLevelType w:val="hybridMultilevel"/>
    <w:tmpl w:val="5C8CDEC8"/>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3" w15:restartNumberingAfterBreak="0">
    <w:nsid w:val="14E375BF"/>
    <w:multiLevelType w:val="hybridMultilevel"/>
    <w:tmpl w:val="E84A0F10"/>
    <w:lvl w:ilvl="0" w:tplc="1009001B">
      <w:start w:val="1"/>
      <w:numFmt w:val="lowerRoman"/>
      <w:lvlText w:val="%1."/>
      <w:lvlJc w:val="righ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14" w15:restartNumberingAfterBreak="0">
    <w:nsid w:val="177464E3"/>
    <w:multiLevelType w:val="hybridMultilevel"/>
    <w:tmpl w:val="2D48A00A"/>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5" w15:restartNumberingAfterBreak="0">
    <w:nsid w:val="17F95665"/>
    <w:multiLevelType w:val="hybridMultilevel"/>
    <w:tmpl w:val="2DFC7A12"/>
    <w:lvl w:ilvl="0" w:tplc="1009000B">
      <w:start w:val="1"/>
      <w:numFmt w:val="bullet"/>
      <w:lvlText w:val=""/>
      <w:lvlJc w:val="left"/>
      <w:pPr>
        <w:ind w:left="2160" w:hanging="360"/>
      </w:pPr>
      <w:rPr>
        <w:rFonts w:ascii="Wingdings" w:hAnsi="Wingdings"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6" w15:restartNumberingAfterBreak="0">
    <w:nsid w:val="18040262"/>
    <w:multiLevelType w:val="hybridMultilevel"/>
    <w:tmpl w:val="B630FBA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185A7072"/>
    <w:multiLevelType w:val="hybridMultilevel"/>
    <w:tmpl w:val="0F7C5DE6"/>
    <w:lvl w:ilvl="0" w:tplc="D444BBD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8EE22E8"/>
    <w:multiLevelType w:val="hybridMultilevel"/>
    <w:tmpl w:val="B9F8E62C"/>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44ACDEE0">
      <w:start w:val="1"/>
      <w:numFmt w:val="decimal"/>
      <w:lvlText w:val="%3)"/>
      <w:lvlJc w:val="left"/>
      <w:pPr>
        <w:ind w:left="4320" w:hanging="180"/>
      </w:pPr>
      <w:rPr>
        <w:rFonts w:hint="default"/>
      </w:r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19" w15:restartNumberingAfterBreak="0">
    <w:nsid w:val="1A2C43D3"/>
    <w:multiLevelType w:val="hybridMultilevel"/>
    <w:tmpl w:val="0DD40002"/>
    <w:lvl w:ilvl="0" w:tplc="27509502">
      <w:start w:val="1"/>
      <w:numFmt w:val="decimal"/>
      <w:lvlText w:val="%1."/>
      <w:lvlJc w:val="righ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1BBA7817"/>
    <w:multiLevelType w:val="hybridMultilevel"/>
    <w:tmpl w:val="A6A6D610"/>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1CB62438"/>
    <w:multiLevelType w:val="hybridMultilevel"/>
    <w:tmpl w:val="1B72266A"/>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1CDA0D7A"/>
    <w:multiLevelType w:val="hybridMultilevel"/>
    <w:tmpl w:val="8D6A84FC"/>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3" w15:restartNumberingAfterBreak="0">
    <w:nsid w:val="1FE2624E"/>
    <w:multiLevelType w:val="hybridMultilevel"/>
    <w:tmpl w:val="BEAAF930"/>
    <w:lvl w:ilvl="0" w:tplc="5720ED5E">
      <w:start w:val="10"/>
      <w:numFmt w:val="bullet"/>
      <w:lvlText w:val=""/>
      <w:lvlJc w:val="left"/>
      <w:pPr>
        <w:tabs>
          <w:tab w:val="num" w:pos="1526"/>
        </w:tabs>
        <w:ind w:left="1526" w:hanging="360"/>
      </w:pPr>
      <w:rPr>
        <w:rFonts w:ascii="Symbol" w:eastAsia="Times New Roman" w:hAnsi="Symbol" w:cs="Arial" w:hint="default"/>
      </w:rPr>
    </w:lvl>
    <w:lvl w:ilvl="1" w:tplc="04090003" w:tentative="1">
      <w:start w:val="1"/>
      <w:numFmt w:val="bullet"/>
      <w:lvlText w:val="o"/>
      <w:lvlJc w:val="left"/>
      <w:pPr>
        <w:tabs>
          <w:tab w:val="num" w:pos="2246"/>
        </w:tabs>
        <w:ind w:left="2246" w:hanging="360"/>
      </w:pPr>
      <w:rPr>
        <w:rFonts w:ascii="Courier New" w:hAnsi="Courier New" w:cs="Courier New" w:hint="default"/>
      </w:rPr>
    </w:lvl>
    <w:lvl w:ilvl="2" w:tplc="04090005" w:tentative="1">
      <w:start w:val="1"/>
      <w:numFmt w:val="bullet"/>
      <w:lvlText w:val=""/>
      <w:lvlJc w:val="left"/>
      <w:pPr>
        <w:tabs>
          <w:tab w:val="num" w:pos="2966"/>
        </w:tabs>
        <w:ind w:left="2966" w:hanging="360"/>
      </w:pPr>
      <w:rPr>
        <w:rFonts w:ascii="Wingdings" w:hAnsi="Wingdings" w:hint="default"/>
      </w:rPr>
    </w:lvl>
    <w:lvl w:ilvl="3" w:tplc="04090001" w:tentative="1">
      <w:start w:val="1"/>
      <w:numFmt w:val="bullet"/>
      <w:lvlText w:val=""/>
      <w:lvlJc w:val="left"/>
      <w:pPr>
        <w:tabs>
          <w:tab w:val="num" w:pos="3686"/>
        </w:tabs>
        <w:ind w:left="3686" w:hanging="360"/>
      </w:pPr>
      <w:rPr>
        <w:rFonts w:ascii="Symbol" w:hAnsi="Symbol" w:hint="default"/>
      </w:rPr>
    </w:lvl>
    <w:lvl w:ilvl="4" w:tplc="04090003" w:tentative="1">
      <w:start w:val="1"/>
      <w:numFmt w:val="bullet"/>
      <w:lvlText w:val="o"/>
      <w:lvlJc w:val="left"/>
      <w:pPr>
        <w:tabs>
          <w:tab w:val="num" w:pos="4406"/>
        </w:tabs>
        <w:ind w:left="4406" w:hanging="360"/>
      </w:pPr>
      <w:rPr>
        <w:rFonts w:ascii="Courier New" w:hAnsi="Courier New" w:cs="Courier New" w:hint="default"/>
      </w:rPr>
    </w:lvl>
    <w:lvl w:ilvl="5" w:tplc="04090005" w:tentative="1">
      <w:start w:val="1"/>
      <w:numFmt w:val="bullet"/>
      <w:lvlText w:val=""/>
      <w:lvlJc w:val="left"/>
      <w:pPr>
        <w:tabs>
          <w:tab w:val="num" w:pos="5126"/>
        </w:tabs>
        <w:ind w:left="5126" w:hanging="360"/>
      </w:pPr>
      <w:rPr>
        <w:rFonts w:ascii="Wingdings" w:hAnsi="Wingdings" w:hint="default"/>
      </w:rPr>
    </w:lvl>
    <w:lvl w:ilvl="6" w:tplc="04090001" w:tentative="1">
      <w:start w:val="1"/>
      <w:numFmt w:val="bullet"/>
      <w:lvlText w:val=""/>
      <w:lvlJc w:val="left"/>
      <w:pPr>
        <w:tabs>
          <w:tab w:val="num" w:pos="5846"/>
        </w:tabs>
        <w:ind w:left="5846" w:hanging="360"/>
      </w:pPr>
      <w:rPr>
        <w:rFonts w:ascii="Symbol" w:hAnsi="Symbol" w:hint="default"/>
      </w:rPr>
    </w:lvl>
    <w:lvl w:ilvl="7" w:tplc="04090003" w:tentative="1">
      <w:start w:val="1"/>
      <w:numFmt w:val="bullet"/>
      <w:lvlText w:val="o"/>
      <w:lvlJc w:val="left"/>
      <w:pPr>
        <w:tabs>
          <w:tab w:val="num" w:pos="6566"/>
        </w:tabs>
        <w:ind w:left="6566" w:hanging="360"/>
      </w:pPr>
      <w:rPr>
        <w:rFonts w:ascii="Courier New" w:hAnsi="Courier New" w:cs="Courier New" w:hint="default"/>
      </w:rPr>
    </w:lvl>
    <w:lvl w:ilvl="8" w:tplc="04090005" w:tentative="1">
      <w:start w:val="1"/>
      <w:numFmt w:val="bullet"/>
      <w:lvlText w:val=""/>
      <w:lvlJc w:val="left"/>
      <w:pPr>
        <w:tabs>
          <w:tab w:val="num" w:pos="7286"/>
        </w:tabs>
        <w:ind w:left="7286" w:hanging="360"/>
      </w:pPr>
      <w:rPr>
        <w:rFonts w:ascii="Wingdings" w:hAnsi="Wingdings" w:hint="default"/>
      </w:rPr>
    </w:lvl>
  </w:abstractNum>
  <w:abstractNum w:abstractNumId="24" w15:restartNumberingAfterBreak="0">
    <w:nsid w:val="20510808"/>
    <w:multiLevelType w:val="hybridMultilevel"/>
    <w:tmpl w:val="AB4882EC"/>
    <w:lvl w:ilvl="0" w:tplc="10090017">
      <w:start w:val="1"/>
      <w:numFmt w:val="lowerLetter"/>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25" w15:restartNumberingAfterBreak="0">
    <w:nsid w:val="219E5EB4"/>
    <w:multiLevelType w:val="hybridMultilevel"/>
    <w:tmpl w:val="F77E320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24A74465"/>
    <w:multiLevelType w:val="multilevel"/>
    <w:tmpl w:val="050E2DAE"/>
    <w:lvl w:ilvl="0">
      <w:start w:val="1"/>
      <w:numFmt w:val="decimal"/>
      <w:pStyle w:val="Heading1"/>
      <w:lvlText w:val="%1.0"/>
      <w:lvlJc w:val="left"/>
      <w:pPr>
        <w:ind w:left="504" w:hanging="504"/>
      </w:pPr>
      <w:rPr>
        <w:rFonts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080" w:hanging="576"/>
      </w:pPr>
      <w:rPr>
        <w:rFonts w:ascii="Arial" w:hAnsi="Arial" w:cs="Arial" w:hint="default"/>
        <w:b w:val="0"/>
        <w:i w:val="0"/>
        <w:color w:val="auto"/>
        <w:sz w:val="20"/>
        <w:szCs w:val="20"/>
      </w:rPr>
    </w:lvl>
    <w:lvl w:ilvl="2">
      <w:start w:val="1"/>
      <w:numFmt w:val="decimal"/>
      <w:pStyle w:val="Heading3"/>
      <w:lvlText w:val="%1.%2.%3"/>
      <w:lvlJc w:val="left"/>
      <w:pPr>
        <w:ind w:left="1800" w:hanging="720"/>
      </w:pPr>
      <w:rPr>
        <w:rFonts w:hint="default"/>
        <w:b w:val="0"/>
        <w:color w:val="auto"/>
      </w:rPr>
    </w:lvl>
    <w:lvl w:ilvl="3">
      <w:start w:val="1"/>
      <w:numFmt w:val="decimal"/>
      <w:pStyle w:val="Heading4"/>
      <w:lvlText w:val="%1.%2.%3.%4"/>
      <w:lvlJc w:val="left"/>
      <w:pPr>
        <w:ind w:left="2664" w:hanging="864"/>
      </w:pPr>
      <w:rPr>
        <w:rFonts w:hint="default"/>
      </w:rPr>
    </w:lvl>
    <w:lvl w:ilvl="4">
      <w:start w:val="1"/>
      <w:numFmt w:val="decimal"/>
      <w:pStyle w:val="Heading5"/>
      <w:lvlText w:val="%1.%2.%3.%4.%5"/>
      <w:lvlJc w:val="left"/>
      <w:pPr>
        <w:ind w:left="3384" w:hanging="864"/>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27" w15:restartNumberingAfterBreak="0">
    <w:nsid w:val="24C373BC"/>
    <w:multiLevelType w:val="hybridMultilevel"/>
    <w:tmpl w:val="64F6C8D8"/>
    <w:lvl w:ilvl="0" w:tplc="10090015">
      <w:start w:val="1"/>
      <w:numFmt w:val="upperLetter"/>
      <w:lvlText w:val="%1."/>
      <w:lvlJc w:val="left"/>
      <w:pPr>
        <w:tabs>
          <w:tab w:val="num" w:pos="750"/>
        </w:tabs>
        <w:ind w:left="750" w:hanging="360"/>
      </w:pPr>
      <w:rPr>
        <w:rFonts w:hint="default"/>
      </w:rPr>
    </w:lvl>
    <w:lvl w:ilvl="1" w:tplc="06309A50">
      <w:start w:val="1"/>
      <w:numFmt w:val="decimal"/>
      <w:lvlText w:val="%2."/>
      <w:lvlJc w:val="left"/>
      <w:pPr>
        <w:tabs>
          <w:tab w:val="num" w:pos="1560"/>
        </w:tabs>
        <w:ind w:left="1560" w:hanging="450"/>
      </w:pPr>
      <w:rPr>
        <w:rFonts w:hint="default"/>
      </w:r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8" w15:restartNumberingAfterBreak="0">
    <w:nsid w:val="26967306"/>
    <w:multiLevelType w:val="hybridMultilevel"/>
    <w:tmpl w:val="1D56F4C2"/>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29" w15:restartNumberingAfterBreak="0">
    <w:nsid w:val="26A3661B"/>
    <w:multiLevelType w:val="hybridMultilevel"/>
    <w:tmpl w:val="C7964F3A"/>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30" w15:restartNumberingAfterBreak="0">
    <w:nsid w:val="293765AB"/>
    <w:multiLevelType w:val="hybridMultilevel"/>
    <w:tmpl w:val="F0A48B8A"/>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15:restartNumberingAfterBreak="0">
    <w:nsid w:val="2AAE209B"/>
    <w:multiLevelType w:val="hybridMultilevel"/>
    <w:tmpl w:val="9992E0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2CAE409E"/>
    <w:multiLevelType w:val="hybridMultilevel"/>
    <w:tmpl w:val="266ECB1A"/>
    <w:lvl w:ilvl="0" w:tplc="10090015">
      <w:start w:val="1"/>
      <w:numFmt w:val="upperLetter"/>
      <w:lvlText w:val="%1."/>
      <w:lvlJc w:val="left"/>
      <w:pPr>
        <w:ind w:left="720" w:hanging="360"/>
      </w:pPr>
    </w:lvl>
    <w:lvl w:ilvl="1" w:tplc="29D8B48E">
      <w:start w:val="1"/>
      <w:numFmt w:val="lowerLetter"/>
      <w:lvlText w:val="(%2)"/>
      <w:lvlJc w:val="left"/>
      <w:pPr>
        <w:ind w:left="1530" w:hanging="45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314B54AB"/>
    <w:multiLevelType w:val="hybridMultilevel"/>
    <w:tmpl w:val="CEF64200"/>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32C165E1"/>
    <w:multiLevelType w:val="hybridMultilevel"/>
    <w:tmpl w:val="47C60256"/>
    <w:lvl w:ilvl="0" w:tplc="04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35" w15:restartNumberingAfterBreak="0">
    <w:nsid w:val="33417D92"/>
    <w:multiLevelType w:val="hybridMultilevel"/>
    <w:tmpl w:val="45D43806"/>
    <w:lvl w:ilvl="0" w:tplc="C79A000C">
      <w:start w:val="1"/>
      <w:numFmt w:val="decimal"/>
      <w:pStyle w:val="SC6"/>
      <w:lvlText w:val="(%1)"/>
      <w:lvlJc w:val="left"/>
      <w:pPr>
        <w:ind w:left="3600" w:hanging="360"/>
      </w:pPr>
      <w:rPr>
        <w:rFonts w:hint="default"/>
      </w:r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36" w15:restartNumberingAfterBreak="0">
    <w:nsid w:val="36DD0CBD"/>
    <w:multiLevelType w:val="hybridMultilevel"/>
    <w:tmpl w:val="A6CC9090"/>
    <w:lvl w:ilvl="0" w:tplc="10090019">
      <w:start w:val="1"/>
      <w:numFmt w:val="lowerLetter"/>
      <w:lvlText w:val="%1."/>
      <w:lvlJc w:val="left"/>
      <w:pPr>
        <w:ind w:left="2160" w:hanging="360"/>
      </w:pPr>
    </w:lvl>
    <w:lvl w:ilvl="1" w:tplc="10090019">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37" w15:restartNumberingAfterBreak="0">
    <w:nsid w:val="37AF69A0"/>
    <w:multiLevelType w:val="hybridMultilevel"/>
    <w:tmpl w:val="BADACD96"/>
    <w:lvl w:ilvl="0" w:tplc="10090011">
      <w:start w:val="1"/>
      <w:numFmt w:val="decimal"/>
      <w:lvlText w:val="%1)"/>
      <w:lvlJc w:val="left"/>
      <w:pPr>
        <w:ind w:left="2880" w:hanging="360"/>
      </w:pPr>
    </w:lvl>
    <w:lvl w:ilvl="1" w:tplc="10090019" w:tentative="1">
      <w:start w:val="1"/>
      <w:numFmt w:val="lowerLetter"/>
      <w:lvlText w:val="%2."/>
      <w:lvlJc w:val="left"/>
      <w:pPr>
        <w:ind w:left="3600" w:hanging="360"/>
      </w:pPr>
    </w:lvl>
    <w:lvl w:ilvl="2" w:tplc="10090011">
      <w:start w:val="1"/>
      <w:numFmt w:val="decimal"/>
      <w:lvlText w:val="%3)"/>
      <w:lvlJc w:val="lef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38" w15:restartNumberingAfterBreak="0">
    <w:nsid w:val="3948340B"/>
    <w:multiLevelType w:val="hybridMultilevel"/>
    <w:tmpl w:val="9C2A9BE4"/>
    <w:lvl w:ilvl="0" w:tplc="10090019">
      <w:start w:val="1"/>
      <w:numFmt w:val="lowerLetter"/>
      <w:lvlText w:val="%1."/>
      <w:lvlJc w:val="left"/>
      <w:pPr>
        <w:ind w:left="2160" w:hanging="360"/>
      </w:pPr>
    </w:lvl>
    <w:lvl w:ilvl="1" w:tplc="10090019">
      <w:start w:val="1"/>
      <w:numFmt w:val="lowerLetter"/>
      <w:lvlText w:val="%2."/>
      <w:lvlJc w:val="left"/>
      <w:pPr>
        <w:ind w:left="2880" w:hanging="360"/>
      </w:pPr>
    </w:lvl>
    <w:lvl w:ilvl="2" w:tplc="31364C9A">
      <w:start w:val="1"/>
      <w:numFmt w:val="decimal"/>
      <w:lvlText w:val="%3)"/>
      <w:lvlJc w:val="left"/>
      <w:pPr>
        <w:ind w:left="3780" w:hanging="360"/>
      </w:pPr>
      <w:rPr>
        <w:rFonts w:hint="default"/>
      </w:r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39" w15:restartNumberingAfterBreak="0">
    <w:nsid w:val="398D0665"/>
    <w:multiLevelType w:val="hybridMultilevel"/>
    <w:tmpl w:val="F51005B0"/>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40" w15:restartNumberingAfterBreak="0">
    <w:nsid w:val="3A2D0688"/>
    <w:multiLevelType w:val="hybridMultilevel"/>
    <w:tmpl w:val="6DDE8026"/>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41" w15:restartNumberingAfterBreak="0">
    <w:nsid w:val="3B0D3482"/>
    <w:multiLevelType w:val="hybridMultilevel"/>
    <w:tmpl w:val="29E22BFE"/>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2" w15:restartNumberingAfterBreak="0">
    <w:nsid w:val="3C066B1C"/>
    <w:multiLevelType w:val="multilevel"/>
    <w:tmpl w:val="F4CE0BB8"/>
    <w:lvl w:ilvl="0">
      <w:start w:val="1"/>
      <w:numFmt w:val="decimal"/>
      <w:pStyle w:val="SC1"/>
      <w:lvlText w:val="%1.0"/>
      <w:lvlJc w:val="left"/>
      <w:pPr>
        <w:ind w:left="504" w:hanging="504"/>
      </w:pPr>
      <w:rPr>
        <w:rFonts w:ascii="Arial" w:hAnsi="Arial" w:hint="default"/>
        <w:b/>
        <w:i w:val="0"/>
        <w:color w:val="auto"/>
        <w:sz w:val="20"/>
      </w:rPr>
    </w:lvl>
    <w:lvl w:ilvl="1">
      <w:start w:val="1"/>
      <w:numFmt w:val="decimal"/>
      <w:pStyle w:val="SC2"/>
      <w:lvlText w:val="%1.%2"/>
      <w:lvlJc w:val="left"/>
      <w:pPr>
        <w:ind w:left="1008" w:hanging="504"/>
      </w:pPr>
      <w:rPr>
        <w:rFonts w:hint="default"/>
        <w:b/>
      </w:rPr>
    </w:lvl>
    <w:lvl w:ilvl="2">
      <w:start w:val="1"/>
      <w:numFmt w:val="decimal"/>
      <w:pStyle w:val="SC3"/>
      <w:lvlText w:val="%1.%2.%3"/>
      <w:lvlJc w:val="left"/>
      <w:pPr>
        <w:ind w:left="1656" w:hanging="648"/>
      </w:pPr>
      <w:rPr>
        <w:rFonts w:hint="default"/>
      </w:rPr>
    </w:lvl>
    <w:lvl w:ilvl="3">
      <w:start w:val="1"/>
      <w:numFmt w:val="decimal"/>
      <w:lvlText w:val="%1.%2.%3.%4"/>
      <w:lvlJc w:val="left"/>
      <w:pPr>
        <w:ind w:left="1944" w:hanging="432"/>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43" w15:restartNumberingAfterBreak="0">
    <w:nsid w:val="3C484EE8"/>
    <w:multiLevelType w:val="hybridMultilevel"/>
    <w:tmpl w:val="D82E0854"/>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44" w15:restartNumberingAfterBreak="0">
    <w:nsid w:val="3CA0772B"/>
    <w:multiLevelType w:val="hybridMultilevel"/>
    <w:tmpl w:val="F5706FFC"/>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3F804AE2"/>
    <w:multiLevelType w:val="hybridMultilevel"/>
    <w:tmpl w:val="FB9E81BA"/>
    <w:lvl w:ilvl="0" w:tplc="04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46" w15:restartNumberingAfterBreak="0">
    <w:nsid w:val="414F4288"/>
    <w:multiLevelType w:val="hybridMultilevel"/>
    <w:tmpl w:val="1BCA685C"/>
    <w:lvl w:ilvl="0" w:tplc="04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47" w15:restartNumberingAfterBreak="0">
    <w:nsid w:val="425B6E40"/>
    <w:multiLevelType w:val="hybridMultilevel"/>
    <w:tmpl w:val="D350270E"/>
    <w:lvl w:ilvl="0" w:tplc="27509502">
      <w:start w:val="1"/>
      <w:numFmt w:val="decimal"/>
      <w:lvlText w:val="%1."/>
      <w:lvlJc w:val="righ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438502BE"/>
    <w:multiLevelType w:val="hybridMultilevel"/>
    <w:tmpl w:val="DD98938E"/>
    <w:lvl w:ilvl="0" w:tplc="27509502">
      <w:start w:val="1"/>
      <w:numFmt w:val="decimal"/>
      <w:lvlText w:val="%1."/>
      <w:lvlJc w:val="right"/>
      <w:pPr>
        <w:ind w:left="1080" w:hanging="360"/>
      </w:pPr>
      <w:rPr>
        <w:rFonts w:hint="default"/>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9" w15:restartNumberingAfterBreak="0">
    <w:nsid w:val="44845063"/>
    <w:multiLevelType w:val="hybridMultilevel"/>
    <w:tmpl w:val="62EA3C30"/>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45E47184"/>
    <w:multiLevelType w:val="hybridMultilevel"/>
    <w:tmpl w:val="071AA980"/>
    <w:lvl w:ilvl="0" w:tplc="1414BD58">
      <w:start w:val="1"/>
      <w:numFmt w:val="decimal"/>
      <w:pStyle w:val="NumLev2"/>
      <w:lvlText w:val="%1."/>
      <w:lvlJc w:val="left"/>
      <w:pPr>
        <w:ind w:left="1584" w:hanging="504"/>
      </w:pPr>
      <w:rPr>
        <w:rFonts w:hint="default"/>
        <w:u w:val="none"/>
      </w:rPr>
    </w:lvl>
    <w:lvl w:ilvl="1" w:tplc="10090019" w:tentative="1">
      <w:start w:val="1"/>
      <w:numFmt w:val="lowerLetter"/>
      <w:lvlText w:val="%2."/>
      <w:lvlJc w:val="left"/>
      <w:pPr>
        <w:ind w:left="1512" w:hanging="360"/>
      </w:pPr>
    </w:lvl>
    <w:lvl w:ilvl="2" w:tplc="1009001B" w:tentative="1">
      <w:start w:val="1"/>
      <w:numFmt w:val="lowerRoman"/>
      <w:lvlText w:val="%3."/>
      <w:lvlJc w:val="right"/>
      <w:pPr>
        <w:ind w:left="2232" w:hanging="180"/>
      </w:pPr>
    </w:lvl>
    <w:lvl w:ilvl="3" w:tplc="1009000F" w:tentative="1">
      <w:start w:val="1"/>
      <w:numFmt w:val="decimal"/>
      <w:lvlText w:val="%4."/>
      <w:lvlJc w:val="left"/>
      <w:pPr>
        <w:ind w:left="2952" w:hanging="360"/>
      </w:pPr>
    </w:lvl>
    <w:lvl w:ilvl="4" w:tplc="10090019" w:tentative="1">
      <w:start w:val="1"/>
      <w:numFmt w:val="lowerLetter"/>
      <w:lvlText w:val="%5."/>
      <w:lvlJc w:val="left"/>
      <w:pPr>
        <w:ind w:left="3672" w:hanging="360"/>
      </w:pPr>
    </w:lvl>
    <w:lvl w:ilvl="5" w:tplc="1009001B" w:tentative="1">
      <w:start w:val="1"/>
      <w:numFmt w:val="lowerRoman"/>
      <w:lvlText w:val="%6."/>
      <w:lvlJc w:val="right"/>
      <w:pPr>
        <w:ind w:left="4392" w:hanging="180"/>
      </w:pPr>
    </w:lvl>
    <w:lvl w:ilvl="6" w:tplc="1009000F" w:tentative="1">
      <w:start w:val="1"/>
      <w:numFmt w:val="decimal"/>
      <w:lvlText w:val="%7."/>
      <w:lvlJc w:val="left"/>
      <w:pPr>
        <w:ind w:left="5112" w:hanging="360"/>
      </w:pPr>
    </w:lvl>
    <w:lvl w:ilvl="7" w:tplc="10090019" w:tentative="1">
      <w:start w:val="1"/>
      <w:numFmt w:val="lowerLetter"/>
      <w:lvlText w:val="%8."/>
      <w:lvlJc w:val="left"/>
      <w:pPr>
        <w:ind w:left="5832" w:hanging="360"/>
      </w:pPr>
    </w:lvl>
    <w:lvl w:ilvl="8" w:tplc="1009001B" w:tentative="1">
      <w:start w:val="1"/>
      <w:numFmt w:val="lowerRoman"/>
      <w:lvlText w:val="%9."/>
      <w:lvlJc w:val="right"/>
      <w:pPr>
        <w:ind w:left="6552" w:hanging="180"/>
      </w:pPr>
    </w:lvl>
  </w:abstractNum>
  <w:abstractNum w:abstractNumId="51" w15:restartNumberingAfterBreak="0">
    <w:nsid w:val="461A0DC5"/>
    <w:multiLevelType w:val="hybridMultilevel"/>
    <w:tmpl w:val="EE446A10"/>
    <w:lvl w:ilvl="0" w:tplc="740C8C90">
      <w:start w:val="1"/>
      <w:numFmt w:val="lowerRoman"/>
      <w:lvlText w:val="%1)"/>
      <w:lvlJc w:val="right"/>
      <w:pPr>
        <w:ind w:left="2887" w:hanging="360"/>
      </w:pPr>
      <w:rPr>
        <w:rFonts w:hint="default"/>
        <w:b w:val="0"/>
      </w:rPr>
    </w:lvl>
    <w:lvl w:ilvl="1" w:tplc="10090019" w:tentative="1">
      <w:start w:val="1"/>
      <w:numFmt w:val="lowerLetter"/>
      <w:lvlText w:val="%2."/>
      <w:lvlJc w:val="left"/>
      <w:pPr>
        <w:ind w:left="3607" w:hanging="360"/>
      </w:pPr>
    </w:lvl>
    <w:lvl w:ilvl="2" w:tplc="1009001B" w:tentative="1">
      <w:start w:val="1"/>
      <w:numFmt w:val="lowerRoman"/>
      <w:lvlText w:val="%3."/>
      <w:lvlJc w:val="right"/>
      <w:pPr>
        <w:ind w:left="4327" w:hanging="180"/>
      </w:pPr>
    </w:lvl>
    <w:lvl w:ilvl="3" w:tplc="1009000F" w:tentative="1">
      <w:start w:val="1"/>
      <w:numFmt w:val="decimal"/>
      <w:lvlText w:val="%4."/>
      <w:lvlJc w:val="left"/>
      <w:pPr>
        <w:ind w:left="5047" w:hanging="360"/>
      </w:pPr>
    </w:lvl>
    <w:lvl w:ilvl="4" w:tplc="10090019" w:tentative="1">
      <w:start w:val="1"/>
      <w:numFmt w:val="lowerLetter"/>
      <w:lvlText w:val="%5."/>
      <w:lvlJc w:val="left"/>
      <w:pPr>
        <w:ind w:left="5767" w:hanging="360"/>
      </w:pPr>
    </w:lvl>
    <w:lvl w:ilvl="5" w:tplc="1009001B" w:tentative="1">
      <w:start w:val="1"/>
      <w:numFmt w:val="lowerRoman"/>
      <w:lvlText w:val="%6."/>
      <w:lvlJc w:val="right"/>
      <w:pPr>
        <w:ind w:left="6487" w:hanging="180"/>
      </w:pPr>
    </w:lvl>
    <w:lvl w:ilvl="6" w:tplc="1009000F" w:tentative="1">
      <w:start w:val="1"/>
      <w:numFmt w:val="decimal"/>
      <w:lvlText w:val="%7."/>
      <w:lvlJc w:val="left"/>
      <w:pPr>
        <w:ind w:left="7207" w:hanging="360"/>
      </w:pPr>
    </w:lvl>
    <w:lvl w:ilvl="7" w:tplc="10090019" w:tentative="1">
      <w:start w:val="1"/>
      <w:numFmt w:val="lowerLetter"/>
      <w:lvlText w:val="%8."/>
      <w:lvlJc w:val="left"/>
      <w:pPr>
        <w:ind w:left="7927" w:hanging="360"/>
      </w:pPr>
    </w:lvl>
    <w:lvl w:ilvl="8" w:tplc="1009001B" w:tentative="1">
      <w:start w:val="1"/>
      <w:numFmt w:val="lowerRoman"/>
      <w:lvlText w:val="%9."/>
      <w:lvlJc w:val="right"/>
      <w:pPr>
        <w:ind w:left="8647" w:hanging="180"/>
      </w:pPr>
    </w:lvl>
  </w:abstractNum>
  <w:abstractNum w:abstractNumId="52" w15:restartNumberingAfterBreak="0">
    <w:nsid w:val="47135D50"/>
    <w:multiLevelType w:val="hybridMultilevel"/>
    <w:tmpl w:val="0AD856B0"/>
    <w:lvl w:ilvl="0" w:tplc="04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53" w15:restartNumberingAfterBreak="0">
    <w:nsid w:val="4836105E"/>
    <w:multiLevelType w:val="hybridMultilevel"/>
    <w:tmpl w:val="1FDA4640"/>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54" w15:restartNumberingAfterBreak="0">
    <w:nsid w:val="492A116D"/>
    <w:multiLevelType w:val="hybridMultilevel"/>
    <w:tmpl w:val="6312328E"/>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5" w15:restartNumberingAfterBreak="0">
    <w:nsid w:val="4AD34D52"/>
    <w:multiLevelType w:val="hybridMultilevel"/>
    <w:tmpl w:val="15EEBA56"/>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56" w15:restartNumberingAfterBreak="0">
    <w:nsid w:val="4E7C43CA"/>
    <w:multiLevelType w:val="hybridMultilevel"/>
    <w:tmpl w:val="15549354"/>
    <w:lvl w:ilvl="0" w:tplc="1009000F">
      <w:start w:val="1"/>
      <w:numFmt w:val="decimal"/>
      <w:lvlText w:val="%1."/>
      <w:lvlJc w:val="left"/>
      <w:pPr>
        <w:ind w:left="720" w:hanging="360"/>
      </w:pPr>
    </w:lvl>
    <w:lvl w:ilvl="1" w:tplc="1009000F">
      <w:start w:val="1"/>
      <w:numFmt w:val="decimal"/>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7" w15:restartNumberingAfterBreak="0">
    <w:nsid w:val="4EAE3116"/>
    <w:multiLevelType w:val="hybridMultilevel"/>
    <w:tmpl w:val="A0CC380E"/>
    <w:lvl w:ilvl="0" w:tplc="37A64420">
      <w:start w:val="1"/>
      <w:numFmt w:val="upperLetter"/>
      <w:lvlText w:val="%1."/>
      <w:lvlJc w:val="left"/>
      <w:pPr>
        <w:tabs>
          <w:tab w:val="num" w:pos="750"/>
        </w:tabs>
        <w:ind w:left="750" w:hanging="360"/>
      </w:pPr>
      <w:rPr>
        <w:rFonts w:hint="default"/>
      </w:rPr>
    </w:lvl>
    <w:lvl w:ilvl="1" w:tplc="27509502">
      <w:start w:val="1"/>
      <w:numFmt w:val="decimal"/>
      <w:lvlText w:val="%2."/>
      <w:lvlJc w:val="right"/>
      <w:pPr>
        <w:tabs>
          <w:tab w:val="num" w:pos="1560"/>
        </w:tabs>
        <w:ind w:left="1560" w:hanging="450"/>
      </w:pPr>
      <w:rPr>
        <w:rFonts w:hint="default"/>
        <w:b w:val="0"/>
      </w:rPr>
    </w:lvl>
    <w:lvl w:ilvl="2" w:tplc="0409001B">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58" w15:restartNumberingAfterBreak="0">
    <w:nsid w:val="4EEC7F1D"/>
    <w:multiLevelType w:val="hybridMultilevel"/>
    <w:tmpl w:val="B894A27E"/>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9" w15:restartNumberingAfterBreak="0">
    <w:nsid w:val="50354E8A"/>
    <w:multiLevelType w:val="hybridMultilevel"/>
    <w:tmpl w:val="E2A2DB6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start w:val="1"/>
      <w:numFmt w:val="decimal"/>
      <w:lvlText w:val="%4."/>
      <w:lvlJc w:val="left"/>
      <w:pPr>
        <w:ind w:left="207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0" w15:restartNumberingAfterBreak="0">
    <w:nsid w:val="519A3847"/>
    <w:multiLevelType w:val="hybridMultilevel"/>
    <w:tmpl w:val="8CFE5CE4"/>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61" w15:restartNumberingAfterBreak="0">
    <w:nsid w:val="52815FAC"/>
    <w:multiLevelType w:val="hybridMultilevel"/>
    <w:tmpl w:val="0ACA5D6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2" w15:restartNumberingAfterBreak="0">
    <w:nsid w:val="54E77C28"/>
    <w:multiLevelType w:val="hybridMultilevel"/>
    <w:tmpl w:val="B1523592"/>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3" w15:restartNumberingAfterBreak="0">
    <w:nsid w:val="595F4ED6"/>
    <w:multiLevelType w:val="hybridMultilevel"/>
    <w:tmpl w:val="5A8AD50C"/>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4" w15:restartNumberingAfterBreak="0">
    <w:nsid w:val="5E5A61DE"/>
    <w:multiLevelType w:val="hybridMultilevel"/>
    <w:tmpl w:val="10A4DC94"/>
    <w:lvl w:ilvl="0" w:tplc="1009000F">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65" w15:restartNumberingAfterBreak="0">
    <w:nsid w:val="624C3BBE"/>
    <w:multiLevelType w:val="hybridMultilevel"/>
    <w:tmpl w:val="367EE4C6"/>
    <w:lvl w:ilvl="0" w:tplc="D444BB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2B75D55"/>
    <w:multiLevelType w:val="hybridMultilevel"/>
    <w:tmpl w:val="8236E028"/>
    <w:lvl w:ilvl="0" w:tplc="1009000B">
      <w:start w:val="1"/>
      <w:numFmt w:val="bullet"/>
      <w:lvlText w:val=""/>
      <w:lvlJc w:val="left"/>
      <w:pPr>
        <w:ind w:left="2160" w:hanging="360"/>
      </w:pPr>
      <w:rPr>
        <w:rFonts w:ascii="Wingdings" w:hAnsi="Wingdings"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67" w15:restartNumberingAfterBreak="0">
    <w:nsid w:val="636721D3"/>
    <w:multiLevelType w:val="hybridMultilevel"/>
    <w:tmpl w:val="3CF6FABC"/>
    <w:lvl w:ilvl="0" w:tplc="10090015">
      <w:start w:val="1"/>
      <w:numFmt w:val="upperLetter"/>
      <w:lvlText w:val="%1."/>
      <w:lvlJc w:val="left"/>
      <w:pPr>
        <w:ind w:left="1080" w:hanging="360"/>
      </w:p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8" w15:restartNumberingAfterBreak="0">
    <w:nsid w:val="63E062C8"/>
    <w:multiLevelType w:val="hybridMultilevel"/>
    <w:tmpl w:val="BA1405EA"/>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9" w15:restartNumberingAfterBreak="0">
    <w:nsid w:val="64A30446"/>
    <w:multiLevelType w:val="multilevel"/>
    <w:tmpl w:val="B8C298F6"/>
    <w:styleLink w:val="Style11"/>
    <w:lvl w:ilvl="0">
      <w:start w:val="1"/>
      <w:numFmt w:val="decimal"/>
      <w:lvlText w:val="%1.0"/>
      <w:lvlJc w:val="left"/>
      <w:pPr>
        <w:ind w:left="1725" w:hanging="1725"/>
      </w:pPr>
      <w:rPr>
        <w:rFonts w:ascii="Arial" w:hAnsi="Arial" w:hint="default"/>
        <w:b/>
        <w:sz w:val="20"/>
      </w:rPr>
    </w:lvl>
    <w:lvl w:ilvl="1">
      <w:start w:val="1"/>
      <w:numFmt w:val="decimal"/>
      <w:lvlText w:val="%1.%2"/>
      <w:lvlJc w:val="left"/>
      <w:pPr>
        <w:ind w:left="2445" w:hanging="1725"/>
      </w:pPr>
      <w:rPr>
        <w:rFonts w:hint="default"/>
      </w:rPr>
    </w:lvl>
    <w:lvl w:ilvl="2">
      <w:start w:val="1"/>
      <w:numFmt w:val="decimal"/>
      <w:lvlText w:val="%1.%2.%3"/>
      <w:lvlJc w:val="left"/>
      <w:pPr>
        <w:ind w:left="3165" w:hanging="1725"/>
      </w:pPr>
      <w:rPr>
        <w:rFonts w:hint="default"/>
      </w:rPr>
    </w:lvl>
    <w:lvl w:ilvl="3">
      <w:start w:val="1"/>
      <w:numFmt w:val="decimal"/>
      <w:lvlText w:val="%1.%2.%3.%4"/>
      <w:lvlJc w:val="left"/>
      <w:pPr>
        <w:ind w:left="3885" w:hanging="1725"/>
      </w:pPr>
      <w:rPr>
        <w:rFonts w:hint="default"/>
      </w:rPr>
    </w:lvl>
    <w:lvl w:ilvl="4">
      <w:start w:val="1"/>
      <w:numFmt w:val="decimal"/>
      <w:lvlText w:val="%1.%2.%3.%4.%5"/>
      <w:lvlJc w:val="left"/>
      <w:pPr>
        <w:ind w:left="4605" w:hanging="1725"/>
      </w:pPr>
      <w:rPr>
        <w:rFonts w:hint="default"/>
      </w:rPr>
    </w:lvl>
    <w:lvl w:ilvl="5">
      <w:start w:val="1"/>
      <w:numFmt w:val="decimal"/>
      <w:lvlText w:val="%1.%2.%3.%4.%5.%6"/>
      <w:lvlJc w:val="left"/>
      <w:pPr>
        <w:ind w:left="5325" w:hanging="1725"/>
      </w:pPr>
      <w:rPr>
        <w:rFonts w:hint="default"/>
      </w:rPr>
    </w:lvl>
    <w:lvl w:ilvl="6">
      <w:start w:val="1"/>
      <w:numFmt w:val="decimal"/>
      <w:lvlText w:val="%1.%2.%3.%4.%5.%6.%7"/>
      <w:lvlJc w:val="left"/>
      <w:pPr>
        <w:ind w:left="6045" w:hanging="1725"/>
      </w:pPr>
      <w:rPr>
        <w:rFonts w:hint="default"/>
      </w:rPr>
    </w:lvl>
    <w:lvl w:ilvl="7">
      <w:start w:val="1"/>
      <w:numFmt w:val="decimal"/>
      <w:lvlText w:val="%1.%2.%3.%4.%5.%6.%7.%8"/>
      <w:lvlJc w:val="left"/>
      <w:pPr>
        <w:ind w:left="6765" w:hanging="1725"/>
      </w:pPr>
      <w:rPr>
        <w:rFonts w:hint="default"/>
      </w:rPr>
    </w:lvl>
    <w:lvl w:ilvl="8">
      <w:start w:val="1"/>
      <w:numFmt w:val="decimal"/>
      <w:lvlText w:val="%1.%2.%3.%4.%5.%6.%7.%8.%9"/>
      <w:lvlJc w:val="left"/>
      <w:pPr>
        <w:ind w:left="7485" w:hanging="1725"/>
      </w:pPr>
      <w:rPr>
        <w:rFonts w:hint="default"/>
      </w:rPr>
    </w:lvl>
  </w:abstractNum>
  <w:abstractNum w:abstractNumId="70" w15:restartNumberingAfterBreak="0">
    <w:nsid w:val="6806743A"/>
    <w:multiLevelType w:val="hybridMultilevel"/>
    <w:tmpl w:val="3A36B0EA"/>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1" w15:restartNumberingAfterBreak="0">
    <w:nsid w:val="690B0A16"/>
    <w:multiLevelType w:val="hybridMultilevel"/>
    <w:tmpl w:val="58C6FF9C"/>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72" w15:restartNumberingAfterBreak="0">
    <w:nsid w:val="6E185404"/>
    <w:multiLevelType w:val="hybridMultilevel"/>
    <w:tmpl w:val="C39829EE"/>
    <w:lvl w:ilvl="0" w:tplc="10090011">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3" w15:restartNumberingAfterBreak="0">
    <w:nsid w:val="71743E97"/>
    <w:multiLevelType w:val="hybridMultilevel"/>
    <w:tmpl w:val="AB627F2C"/>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4" w15:restartNumberingAfterBreak="0">
    <w:nsid w:val="71EA5E09"/>
    <w:multiLevelType w:val="hybridMultilevel"/>
    <w:tmpl w:val="73A4EAC0"/>
    <w:lvl w:ilvl="0" w:tplc="27509502">
      <w:start w:val="1"/>
      <w:numFmt w:val="decimal"/>
      <w:lvlText w:val="%1."/>
      <w:lvlJc w:val="right"/>
      <w:pPr>
        <w:ind w:left="2160" w:hanging="360"/>
      </w:pPr>
      <w:rPr>
        <w:rFonts w:hint="default"/>
        <w:b w:val="0"/>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5" w15:restartNumberingAfterBreak="0">
    <w:nsid w:val="720873BC"/>
    <w:multiLevelType w:val="hybridMultilevel"/>
    <w:tmpl w:val="660C44BC"/>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76" w15:restartNumberingAfterBreak="0">
    <w:nsid w:val="726B4D0B"/>
    <w:multiLevelType w:val="hybridMultilevel"/>
    <w:tmpl w:val="B1D6D744"/>
    <w:lvl w:ilvl="0" w:tplc="04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7" w15:restartNumberingAfterBreak="0">
    <w:nsid w:val="73F84CF2"/>
    <w:multiLevelType w:val="hybridMultilevel"/>
    <w:tmpl w:val="5CD6D180"/>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8" w15:restartNumberingAfterBreak="0">
    <w:nsid w:val="75B870DD"/>
    <w:multiLevelType w:val="hybridMultilevel"/>
    <w:tmpl w:val="C22C98B6"/>
    <w:lvl w:ilvl="0" w:tplc="10090015">
      <w:start w:val="1"/>
      <w:numFmt w:val="upperLetter"/>
      <w:lvlText w:val="%1."/>
      <w:lvlJc w:val="left"/>
      <w:pPr>
        <w:ind w:left="3750" w:hanging="51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9" w15:restartNumberingAfterBreak="0">
    <w:nsid w:val="7A4863DB"/>
    <w:multiLevelType w:val="hybridMultilevel"/>
    <w:tmpl w:val="178A4D08"/>
    <w:lvl w:ilvl="0" w:tplc="D444BB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B2208D9"/>
    <w:multiLevelType w:val="hybridMultilevel"/>
    <w:tmpl w:val="23D06884"/>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1" w15:restartNumberingAfterBreak="0">
    <w:nsid w:val="7E8C1165"/>
    <w:multiLevelType w:val="hybridMultilevel"/>
    <w:tmpl w:val="22F42D92"/>
    <w:lvl w:ilvl="0" w:tplc="10090011">
      <w:start w:val="1"/>
      <w:numFmt w:val="decimal"/>
      <w:lvlText w:val="%1)"/>
      <w:lvlJc w:val="left"/>
      <w:pPr>
        <w:ind w:left="1800" w:hanging="360"/>
      </w:p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82" w15:restartNumberingAfterBreak="0">
    <w:nsid w:val="7F495A75"/>
    <w:multiLevelType w:val="hybridMultilevel"/>
    <w:tmpl w:val="042A1FB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736561453">
    <w:abstractNumId w:val="4"/>
  </w:num>
  <w:num w:numId="2" w16cid:durableId="256062632">
    <w:abstractNumId w:val="69"/>
  </w:num>
  <w:num w:numId="3" w16cid:durableId="715396870">
    <w:abstractNumId w:val="8"/>
  </w:num>
  <w:num w:numId="4" w16cid:durableId="1707413451">
    <w:abstractNumId w:val="51"/>
  </w:num>
  <w:num w:numId="5" w16cid:durableId="10562004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4207121">
    <w:abstractNumId w:val="26"/>
  </w:num>
  <w:num w:numId="7" w16cid:durableId="18715306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50526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54073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55563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44000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05023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123179">
    <w:abstractNumId w:val="50"/>
  </w:num>
  <w:num w:numId="14" w16cid:durableId="2751445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7152372">
    <w:abstractNumId w:val="50"/>
    <w:lvlOverride w:ilvl="0">
      <w:startOverride w:val="1"/>
    </w:lvlOverride>
  </w:num>
  <w:num w:numId="16" w16cid:durableId="18158765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79064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90229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431819">
    <w:abstractNumId w:val="72"/>
  </w:num>
  <w:num w:numId="20" w16cid:durableId="1825587186">
    <w:abstractNumId w:val="13"/>
  </w:num>
  <w:num w:numId="21" w16cid:durableId="1091462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9363697">
    <w:abstractNumId w:val="73"/>
  </w:num>
  <w:num w:numId="23" w16cid:durableId="1304849693">
    <w:abstractNumId w:val="64"/>
  </w:num>
  <w:num w:numId="24" w16cid:durableId="99644690">
    <w:abstractNumId w:val="60"/>
  </w:num>
  <w:num w:numId="25" w16cid:durableId="188954651">
    <w:abstractNumId w:val="5"/>
  </w:num>
  <w:num w:numId="26" w16cid:durableId="2373989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8060409">
    <w:abstractNumId w:val="22"/>
  </w:num>
  <w:num w:numId="28" w16cid:durableId="917709647">
    <w:abstractNumId w:val="55"/>
  </w:num>
  <w:num w:numId="29" w16cid:durableId="2140611965">
    <w:abstractNumId w:val="12"/>
  </w:num>
  <w:num w:numId="30" w16cid:durableId="3629002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2785117">
    <w:abstractNumId w:val="15"/>
  </w:num>
  <w:num w:numId="32" w16cid:durableId="578684478">
    <w:abstractNumId w:val="66"/>
  </w:num>
  <w:num w:numId="33" w16cid:durableId="1645643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9355090">
    <w:abstractNumId w:val="75"/>
  </w:num>
  <w:num w:numId="35" w16cid:durableId="1627930623">
    <w:abstractNumId w:val="53"/>
  </w:num>
  <w:num w:numId="36" w16cid:durableId="4628470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1277147">
    <w:abstractNumId w:val="40"/>
  </w:num>
  <w:num w:numId="38" w16cid:durableId="12151149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9832918">
    <w:abstractNumId w:val="76"/>
  </w:num>
  <w:num w:numId="40" w16cid:durableId="452796948">
    <w:abstractNumId w:val="52"/>
  </w:num>
  <w:num w:numId="41" w16cid:durableId="14819259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57002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481216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91308448">
    <w:abstractNumId w:val="23"/>
  </w:num>
  <w:num w:numId="45" w16cid:durableId="940451801">
    <w:abstractNumId w:val="28"/>
  </w:num>
  <w:num w:numId="46" w16cid:durableId="1871724266">
    <w:abstractNumId w:val="39"/>
  </w:num>
  <w:num w:numId="47" w16cid:durableId="93670171">
    <w:abstractNumId w:val="43"/>
  </w:num>
  <w:num w:numId="48" w16cid:durableId="2075426219">
    <w:abstractNumId w:val="45"/>
  </w:num>
  <w:num w:numId="49" w16cid:durableId="911045874">
    <w:abstractNumId w:val="34"/>
  </w:num>
  <w:num w:numId="50" w16cid:durableId="1112482633">
    <w:abstractNumId w:val="46"/>
  </w:num>
  <w:num w:numId="51" w16cid:durableId="1466119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562009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33902196">
    <w:abstractNumId w:val="24"/>
  </w:num>
  <w:num w:numId="54" w16cid:durableId="2115468907">
    <w:abstractNumId w:val="42"/>
  </w:num>
  <w:num w:numId="55" w16cid:durableId="302001819">
    <w:abstractNumId w:val="35"/>
  </w:num>
  <w:num w:numId="56" w16cid:durableId="781069355">
    <w:abstractNumId w:val="56"/>
  </w:num>
  <w:num w:numId="57" w16cid:durableId="14239110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469791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9646938">
    <w:abstractNumId w:val="67"/>
  </w:num>
  <w:num w:numId="60" w16cid:durableId="1427996291">
    <w:abstractNumId w:val="81"/>
  </w:num>
  <w:num w:numId="61" w16cid:durableId="432673339">
    <w:abstractNumId w:val="3"/>
  </w:num>
  <w:num w:numId="62" w16cid:durableId="951597171">
    <w:abstractNumId w:val="17"/>
  </w:num>
  <w:num w:numId="63" w16cid:durableId="1773089608">
    <w:abstractNumId w:val="65"/>
  </w:num>
  <w:num w:numId="64" w16cid:durableId="1469973620">
    <w:abstractNumId w:val="79"/>
  </w:num>
  <w:num w:numId="65" w16cid:durableId="1570001329">
    <w:abstractNumId w:val="78"/>
  </w:num>
  <w:num w:numId="66" w16cid:durableId="99104151">
    <w:abstractNumId w:val="29"/>
  </w:num>
  <w:num w:numId="67" w16cid:durableId="2102098206">
    <w:abstractNumId w:val="61"/>
  </w:num>
  <w:num w:numId="68" w16cid:durableId="654458922">
    <w:abstractNumId w:val="27"/>
  </w:num>
  <w:num w:numId="69" w16cid:durableId="1716270318">
    <w:abstractNumId w:val="11"/>
  </w:num>
  <w:num w:numId="70" w16cid:durableId="478111671">
    <w:abstractNumId w:val="6"/>
  </w:num>
  <w:num w:numId="71" w16cid:durableId="1552962741">
    <w:abstractNumId w:val="62"/>
  </w:num>
  <w:num w:numId="72" w16cid:durableId="1357537215">
    <w:abstractNumId w:val="25"/>
  </w:num>
  <w:num w:numId="73" w16cid:durableId="307831012">
    <w:abstractNumId w:val="7"/>
  </w:num>
  <w:num w:numId="74" w16cid:durableId="194512374">
    <w:abstractNumId w:val="74"/>
  </w:num>
  <w:num w:numId="75" w16cid:durableId="518587738">
    <w:abstractNumId w:val="49"/>
  </w:num>
  <w:num w:numId="76" w16cid:durableId="293564589">
    <w:abstractNumId w:val="57"/>
  </w:num>
  <w:num w:numId="77" w16cid:durableId="34816600">
    <w:abstractNumId w:val="20"/>
  </w:num>
  <w:num w:numId="78" w16cid:durableId="851335213">
    <w:abstractNumId w:val="68"/>
  </w:num>
  <w:num w:numId="79" w16cid:durableId="898520213">
    <w:abstractNumId w:val="10"/>
  </w:num>
  <w:num w:numId="80" w16cid:durableId="1174683935">
    <w:abstractNumId w:val="58"/>
  </w:num>
  <w:num w:numId="81" w16cid:durableId="102696303">
    <w:abstractNumId w:val="63"/>
  </w:num>
  <w:num w:numId="82" w16cid:durableId="463818175">
    <w:abstractNumId w:val="14"/>
  </w:num>
  <w:num w:numId="83" w16cid:durableId="429933781">
    <w:abstractNumId w:val="77"/>
  </w:num>
  <w:num w:numId="84" w16cid:durableId="1235895462">
    <w:abstractNumId w:val="16"/>
  </w:num>
  <w:num w:numId="85" w16cid:durableId="11535648">
    <w:abstractNumId w:val="2"/>
  </w:num>
  <w:num w:numId="86" w16cid:durableId="606933777">
    <w:abstractNumId w:val="48"/>
  </w:num>
  <w:num w:numId="87" w16cid:durableId="386878115">
    <w:abstractNumId w:val="19"/>
  </w:num>
  <w:num w:numId="88" w16cid:durableId="1508212469">
    <w:abstractNumId w:val="70"/>
  </w:num>
  <w:num w:numId="89" w16cid:durableId="1886481868">
    <w:abstractNumId w:val="71"/>
  </w:num>
  <w:num w:numId="90" w16cid:durableId="890845740">
    <w:abstractNumId w:val="21"/>
  </w:num>
  <w:num w:numId="91" w16cid:durableId="1405643520">
    <w:abstractNumId w:val="80"/>
  </w:num>
  <w:num w:numId="92" w16cid:durableId="432022132">
    <w:abstractNumId w:val="30"/>
  </w:num>
  <w:num w:numId="93" w16cid:durableId="770510808">
    <w:abstractNumId w:val="59"/>
  </w:num>
  <w:num w:numId="94" w16cid:durableId="722559898">
    <w:abstractNumId w:val="38"/>
  </w:num>
  <w:num w:numId="95" w16cid:durableId="1952322410">
    <w:abstractNumId w:val="18"/>
  </w:num>
  <w:num w:numId="96" w16cid:durableId="1080560913">
    <w:abstractNumId w:val="37"/>
  </w:num>
  <w:num w:numId="97" w16cid:durableId="252977755">
    <w:abstractNumId w:val="36"/>
  </w:num>
  <w:num w:numId="98" w16cid:durableId="1721007753">
    <w:abstractNumId w:val="41"/>
  </w:num>
  <w:num w:numId="99" w16cid:durableId="922563775">
    <w:abstractNumId w:val="33"/>
  </w:num>
  <w:num w:numId="100" w16cid:durableId="1444694769">
    <w:abstractNumId w:val="9"/>
  </w:num>
  <w:num w:numId="101" w16cid:durableId="1421102570">
    <w:abstractNumId w:val="54"/>
  </w:num>
  <w:num w:numId="102" w16cid:durableId="1867399725">
    <w:abstractNumId w:val="32"/>
  </w:num>
  <w:num w:numId="103" w16cid:durableId="641085871">
    <w:abstractNumId w:val="44"/>
  </w:num>
  <w:num w:numId="104" w16cid:durableId="1663578925">
    <w:abstractNumId w:val="47"/>
  </w:num>
  <w:num w:numId="105" w16cid:durableId="1190409926">
    <w:abstractNumId w:val="82"/>
  </w:num>
  <w:num w:numId="106" w16cid:durableId="496305263">
    <w:abstractNumId w:val="31"/>
  </w:num>
  <w:num w:numId="107" w16cid:durableId="1891335464">
    <w:abstractNumId w:val="1"/>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nt Au">
    <w15:presenceInfo w15:providerId="AD" w15:userId="S::kent.au@utoronto.ca::de7ed9ff-051c-49a6-83f1-4c9eb8f75b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jq7NEe61BOnFvKeYPJ6svrtIt9d5e0d0k/2lnG02rSVxtbjF7Oc8RdQjWwneS6TS8otQkPnCueJTB22CnH65g==" w:salt="PrBfwb3DLhk7PBXS9qQhW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teTempFile" w:val="C:\Users\Natalie\AppData\Local\Temp\4230e271-e7f3-4da7-8153-6599d259be9e.docx"/>
    <w:docVar w:name="zzmp10LastTrailerInserted" w:val="^`~#mp!@⌌&amp;[#1┗┭63A{ŜmÑÊ⌏ƕI⌖ êÃp†æ⌌G⌞§¼⌕U⌖ÿ!ˠ⌋ÍáCIwSÜUí»@⌜Ż‪ %Jê3ÌôÐù⌘&amp;e{²GóÚ[Üô¥¬ë0⌃tf­éÄÕ‥M\Ó§öÆa¾Z⌘äÙà|;⌂8ä8í⌉ÿ¨Ùª&gt;“⌙V⌃Ð_æ1­(Ŝöa…&lt;éµJð⌞0YG3µ⌇`6)va^6OI0O011"/>
    <w:docVar w:name="zzmp10LastTrailerInserted_1078" w:val="^`~#mp!@⌌&amp;[#1┗┭63A{ŜmÑÊ⌏ƕI⌖ êÃp†æ⌌G⌞§¼⌕U⌖ÿ!ˠ⌋ÍáCIwSÜUí»@⌜Ż‪ %Jê3ÌôÐù⌘&amp;e{²GóÚ[Üô¥¬ë0⌃tf­éÄÕ‥M\Ó§öÆa¾Z⌘äÙà|;⌂8ä8í⌉ÿ¨Ùª&gt;“⌙V⌃Ð_æ1­(Ŝöa…&lt;éµJð⌞0YG3µ⌇`6)va^6OI0O011"/>
    <w:docVar w:name="zzmp10mSEGsValidated" w:val="1"/>
    <w:docVar w:name="zzmpCompatibilityMode" w:val="15"/>
    <w:docVar w:name="zzmpLegacyTrailerRemoved" w:val="True"/>
  </w:docVars>
  <w:rsids>
    <w:rsidRoot w:val="00AC2ACD"/>
    <w:rsid w:val="00001E70"/>
    <w:rsid w:val="00004E95"/>
    <w:rsid w:val="000061FA"/>
    <w:rsid w:val="000064E0"/>
    <w:rsid w:val="00023019"/>
    <w:rsid w:val="0002714C"/>
    <w:rsid w:val="0002747F"/>
    <w:rsid w:val="000375C7"/>
    <w:rsid w:val="0005147F"/>
    <w:rsid w:val="00051DED"/>
    <w:rsid w:val="00053246"/>
    <w:rsid w:val="00054559"/>
    <w:rsid w:val="00054863"/>
    <w:rsid w:val="00055514"/>
    <w:rsid w:val="00055FC0"/>
    <w:rsid w:val="00060187"/>
    <w:rsid w:val="0006084A"/>
    <w:rsid w:val="000629A5"/>
    <w:rsid w:val="000635D2"/>
    <w:rsid w:val="00066F42"/>
    <w:rsid w:val="00076616"/>
    <w:rsid w:val="00077C9F"/>
    <w:rsid w:val="000820B6"/>
    <w:rsid w:val="0009033C"/>
    <w:rsid w:val="000932F4"/>
    <w:rsid w:val="00093A2C"/>
    <w:rsid w:val="00096550"/>
    <w:rsid w:val="000A144B"/>
    <w:rsid w:val="000A2669"/>
    <w:rsid w:val="000B0C39"/>
    <w:rsid w:val="000B194A"/>
    <w:rsid w:val="000B2800"/>
    <w:rsid w:val="000C0D7D"/>
    <w:rsid w:val="000C308E"/>
    <w:rsid w:val="000C32B3"/>
    <w:rsid w:val="000C5B51"/>
    <w:rsid w:val="000C76BE"/>
    <w:rsid w:val="000D2634"/>
    <w:rsid w:val="000E382A"/>
    <w:rsid w:val="000E661D"/>
    <w:rsid w:val="000E7815"/>
    <w:rsid w:val="000F0A7A"/>
    <w:rsid w:val="000F1711"/>
    <w:rsid w:val="000F37F7"/>
    <w:rsid w:val="000F3ADF"/>
    <w:rsid w:val="000F5CD2"/>
    <w:rsid w:val="000F6108"/>
    <w:rsid w:val="000F6329"/>
    <w:rsid w:val="000F6E3D"/>
    <w:rsid w:val="0010183C"/>
    <w:rsid w:val="00102056"/>
    <w:rsid w:val="00102FCB"/>
    <w:rsid w:val="00110FF4"/>
    <w:rsid w:val="001113BE"/>
    <w:rsid w:val="001141A9"/>
    <w:rsid w:val="0011436A"/>
    <w:rsid w:val="001156E3"/>
    <w:rsid w:val="00115C9F"/>
    <w:rsid w:val="00121917"/>
    <w:rsid w:val="00121CA1"/>
    <w:rsid w:val="00124B87"/>
    <w:rsid w:val="0012581C"/>
    <w:rsid w:val="00132B38"/>
    <w:rsid w:val="00135AFD"/>
    <w:rsid w:val="00136438"/>
    <w:rsid w:val="00143A64"/>
    <w:rsid w:val="00144A83"/>
    <w:rsid w:val="00147914"/>
    <w:rsid w:val="001510E9"/>
    <w:rsid w:val="00151F7F"/>
    <w:rsid w:val="001543F2"/>
    <w:rsid w:val="001617CB"/>
    <w:rsid w:val="00162E0E"/>
    <w:rsid w:val="001630AD"/>
    <w:rsid w:val="001635F3"/>
    <w:rsid w:val="00164931"/>
    <w:rsid w:val="00165230"/>
    <w:rsid w:val="00167D6B"/>
    <w:rsid w:val="00170E57"/>
    <w:rsid w:val="001735DD"/>
    <w:rsid w:val="00175996"/>
    <w:rsid w:val="0018526F"/>
    <w:rsid w:val="00186583"/>
    <w:rsid w:val="001873F4"/>
    <w:rsid w:val="00190CB7"/>
    <w:rsid w:val="00191757"/>
    <w:rsid w:val="0019216B"/>
    <w:rsid w:val="00192FBE"/>
    <w:rsid w:val="0019339E"/>
    <w:rsid w:val="00196F66"/>
    <w:rsid w:val="00197F8E"/>
    <w:rsid w:val="001A047B"/>
    <w:rsid w:val="001A282C"/>
    <w:rsid w:val="001A3671"/>
    <w:rsid w:val="001A5F7F"/>
    <w:rsid w:val="001A60BD"/>
    <w:rsid w:val="001A7FED"/>
    <w:rsid w:val="001B4723"/>
    <w:rsid w:val="001B4C20"/>
    <w:rsid w:val="001B7968"/>
    <w:rsid w:val="001C01D5"/>
    <w:rsid w:val="001C03EB"/>
    <w:rsid w:val="001C085C"/>
    <w:rsid w:val="001C0F83"/>
    <w:rsid w:val="001C1243"/>
    <w:rsid w:val="001C1CFE"/>
    <w:rsid w:val="001C2118"/>
    <w:rsid w:val="001C3A50"/>
    <w:rsid w:val="001C7671"/>
    <w:rsid w:val="001C7CD8"/>
    <w:rsid w:val="001D08A8"/>
    <w:rsid w:val="001D2997"/>
    <w:rsid w:val="001D5B7C"/>
    <w:rsid w:val="001D6483"/>
    <w:rsid w:val="001D72E5"/>
    <w:rsid w:val="001E0605"/>
    <w:rsid w:val="001E276E"/>
    <w:rsid w:val="001E3015"/>
    <w:rsid w:val="001E6088"/>
    <w:rsid w:val="001F0E49"/>
    <w:rsid w:val="001F11B7"/>
    <w:rsid w:val="001F1DE3"/>
    <w:rsid w:val="001F3A40"/>
    <w:rsid w:val="001F3FDC"/>
    <w:rsid w:val="002001D1"/>
    <w:rsid w:val="002033D1"/>
    <w:rsid w:val="00205470"/>
    <w:rsid w:val="00205B52"/>
    <w:rsid w:val="00205F2C"/>
    <w:rsid w:val="00206928"/>
    <w:rsid w:val="002075B4"/>
    <w:rsid w:val="00210041"/>
    <w:rsid w:val="00221436"/>
    <w:rsid w:val="0022198E"/>
    <w:rsid w:val="002237B3"/>
    <w:rsid w:val="00223D8C"/>
    <w:rsid w:val="002244A2"/>
    <w:rsid w:val="00224E9A"/>
    <w:rsid w:val="00230F83"/>
    <w:rsid w:val="00234DFB"/>
    <w:rsid w:val="002361DD"/>
    <w:rsid w:val="00237AB3"/>
    <w:rsid w:val="002413C5"/>
    <w:rsid w:val="00241E9B"/>
    <w:rsid w:val="002435AF"/>
    <w:rsid w:val="002475F4"/>
    <w:rsid w:val="002501FC"/>
    <w:rsid w:val="002535A9"/>
    <w:rsid w:val="002540DA"/>
    <w:rsid w:val="00255A66"/>
    <w:rsid w:val="0025743A"/>
    <w:rsid w:val="0026109D"/>
    <w:rsid w:val="00263623"/>
    <w:rsid w:val="00266928"/>
    <w:rsid w:val="00270753"/>
    <w:rsid w:val="00271AA4"/>
    <w:rsid w:val="00273BE3"/>
    <w:rsid w:val="00276D6D"/>
    <w:rsid w:val="00281F32"/>
    <w:rsid w:val="00282368"/>
    <w:rsid w:val="00282E79"/>
    <w:rsid w:val="00283C7F"/>
    <w:rsid w:val="00294D83"/>
    <w:rsid w:val="002A4ED4"/>
    <w:rsid w:val="002A7FC4"/>
    <w:rsid w:val="002C1259"/>
    <w:rsid w:val="002C21D2"/>
    <w:rsid w:val="002C5E85"/>
    <w:rsid w:val="002C7E54"/>
    <w:rsid w:val="002C7E72"/>
    <w:rsid w:val="002D03EB"/>
    <w:rsid w:val="002D70A1"/>
    <w:rsid w:val="002E08D3"/>
    <w:rsid w:val="002E0C74"/>
    <w:rsid w:val="002E18B5"/>
    <w:rsid w:val="002E59EF"/>
    <w:rsid w:val="002F145A"/>
    <w:rsid w:val="002F3AC4"/>
    <w:rsid w:val="002F41BD"/>
    <w:rsid w:val="002F42C0"/>
    <w:rsid w:val="002F537B"/>
    <w:rsid w:val="002F5E17"/>
    <w:rsid w:val="003020D6"/>
    <w:rsid w:val="003131B6"/>
    <w:rsid w:val="003160DD"/>
    <w:rsid w:val="00316B39"/>
    <w:rsid w:val="0032395D"/>
    <w:rsid w:val="0033431C"/>
    <w:rsid w:val="00335649"/>
    <w:rsid w:val="003412EF"/>
    <w:rsid w:val="00342B66"/>
    <w:rsid w:val="0034528F"/>
    <w:rsid w:val="0035185B"/>
    <w:rsid w:val="00352242"/>
    <w:rsid w:val="00352C73"/>
    <w:rsid w:val="003560D6"/>
    <w:rsid w:val="00356755"/>
    <w:rsid w:val="00366EB3"/>
    <w:rsid w:val="00372F90"/>
    <w:rsid w:val="00374498"/>
    <w:rsid w:val="00374FD8"/>
    <w:rsid w:val="00375B7B"/>
    <w:rsid w:val="00375B7F"/>
    <w:rsid w:val="003801D3"/>
    <w:rsid w:val="00380E48"/>
    <w:rsid w:val="00386C56"/>
    <w:rsid w:val="00387FE1"/>
    <w:rsid w:val="00391803"/>
    <w:rsid w:val="00394A99"/>
    <w:rsid w:val="00396386"/>
    <w:rsid w:val="003A1E86"/>
    <w:rsid w:val="003A3376"/>
    <w:rsid w:val="003A377A"/>
    <w:rsid w:val="003A3BD9"/>
    <w:rsid w:val="003A46DB"/>
    <w:rsid w:val="003A59A4"/>
    <w:rsid w:val="003A6886"/>
    <w:rsid w:val="003B32BF"/>
    <w:rsid w:val="003B35C4"/>
    <w:rsid w:val="003B5E4C"/>
    <w:rsid w:val="003B66F9"/>
    <w:rsid w:val="003B7F33"/>
    <w:rsid w:val="003C1D43"/>
    <w:rsid w:val="003C27F4"/>
    <w:rsid w:val="003C592F"/>
    <w:rsid w:val="003D15AA"/>
    <w:rsid w:val="003D1E8E"/>
    <w:rsid w:val="003D48F8"/>
    <w:rsid w:val="003D5420"/>
    <w:rsid w:val="003D64A9"/>
    <w:rsid w:val="003D6E34"/>
    <w:rsid w:val="003E089C"/>
    <w:rsid w:val="003E575C"/>
    <w:rsid w:val="003F18C8"/>
    <w:rsid w:val="003F41DA"/>
    <w:rsid w:val="00401497"/>
    <w:rsid w:val="004023F6"/>
    <w:rsid w:val="004048B6"/>
    <w:rsid w:val="004075E5"/>
    <w:rsid w:val="00407F68"/>
    <w:rsid w:val="0041072C"/>
    <w:rsid w:val="00412431"/>
    <w:rsid w:val="0041254D"/>
    <w:rsid w:val="00414AAE"/>
    <w:rsid w:val="00417834"/>
    <w:rsid w:val="004238EC"/>
    <w:rsid w:val="00423D8C"/>
    <w:rsid w:val="00423EE4"/>
    <w:rsid w:val="004269CB"/>
    <w:rsid w:val="004304D7"/>
    <w:rsid w:val="00435D07"/>
    <w:rsid w:val="00435D51"/>
    <w:rsid w:val="00435EAA"/>
    <w:rsid w:val="004407B6"/>
    <w:rsid w:val="00441456"/>
    <w:rsid w:val="00447ED6"/>
    <w:rsid w:val="0045100B"/>
    <w:rsid w:val="004513EC"/>
    <w:rsid w:val="004552C1"/>
    <w:rsid w:val="00455F97"/>
    <w:rsid w:val="0045609D"/>
    <w:rsid w:val="00456950"/>
    <w:rsid w:val="00457C67"/>
    <w:rsid w:val="00463179"/>
    <w:rsid w:val="004650A2"/>
    <w:rsid w:val="004709CD"/>
    <w:rsid w:val="00470E21"/>
    <w:rsid w:val="00471025"/>
    <w:rsid w:val="004714F6"/>
    <w:rsid w:val="00472239"/>
    <w:rsid w:val="004736C6"/>
    <w:rsid w:val="00473957"/>
    <w:rsid w:val="00475A16"/>
    <w:rsid w:val="00477FDC"/>
    <w:rsid w:val="00481CBB"/>
    <w:rsid w:val="00481ED6"/>
    <w:rsid w:val="004825A3"/>
    <w:rsid w:val="004852E7"/>
    <w:rsid w:val="00487642"/>
    <w:rsid w:val="00490725"/>
    <w:rsid w:val="00494F35"/>
    <w:rsid w:val="004974C4"/>
    <w:rsid w:val="004A6261"/>
    <w:rsid w:val="004A6467"/>
    <w:rsid w:val="004B00A4"/>
    <w:rsid w:val="004B2EED"/>
    <w:rsid w:val="004B2F74"/>
    <w:rsid w:val="004B5EA9"/>
    <w:rsid w:val="004B6134"/>
    <w:rsid w:val="004C1CDE"/>
    <w:rsid w:val="004C4910"/>
    <w:rsid w:val="004C7840"/>
    <w:rsid w:val="004C7A80"/>
    <w:rsid w:val="004D68C7"/>
    <w:rsid w:val="004E0F2A"/>
    <w:rsid w:val="004E1687"/>
    <w:rsid w:val="004E1AB1"/>
    <w:rsid w:val="004E1D7B"/>
    <w:rsid w:val="004E390C"/>
    <w:rsid w:val="004F1402"/>
    <w:rsid w:val="004F18AA"/>
    <w:rsid w:val="004F45FD"/>
    <w:rsid w:val="004F4BFB"/>
    <w:rsid w:val="004F6C5F"/>
    <w:rsid w:val="00500A49"/>
    <w:rsid w:val="00502EC8"/>
    <w:rsid w:val="00503ED3"/>
    <w:rsid w:val="00505FA9"/>
    <w:rsid w:val="00507A9C"/>
    <w:rsid w:val="005158A0"/>
    <w:rsid w:val="00521874"/>
    <w:rsid w:val="00523B51"/>
    <w:rsid w:val="00530EE1"/>
    <w:rsid w:val="00532EB0"/>
    <w:rsid w:val="00532F2C"/>
    <w:rsid w:val="0053427E"/>
    <w:rsid w:val="00537040"/>
    <w:rsid w:val="00541666"/>
    <w:rsid w:val="00545136"/>
    <w:rsid w:val="005454A1"/>
    <w:rsid w:val="00545854"/>
    <w:rsid w:val="00545E38"/>
    <w:rsid w:val="00547D1C"/>
    <w:rsid w:val="00553F5A"/>
    <w:rsid w:val="0055420C"/>
    <w:rsid w:val="005562D4"/>
    <w:rsid w:val="0055689D"/>
    <w:rsid w:val="00565509"/>
    <w:rsid w:val="00566842"/>
    <w:rsid w:val="0056714D"/>
    <w:rsid w:val="00570705"/>
    <w:rsid w:val="00570F0D"/>
    <w:rsid w:val="00570F96"/>
    <w:rsid w:val="00571272"/>
    <w:rsid w:val="00571DDC"/>
    <w:rsid w:val="0057464E"/>
    <w:rsid w:val="005839D5"/>
    <w:rsid w:val="0058646B"/>
    <w:rsid w:val="005864D3"/>
    <w:rsid w:val="0059352D"/>
    <w:rsid w:val="0059389E"/>
    <w:rsid w:val="00596586"/>
    <w:rsid w:val="005A13BB"/>
    <w:rsid w:val="005A1E77"/>
    <w:rsid w:val="005A4984"/>
    <w:rsid w:val="005A5EC7"/>
    <w:rsid w:val="005B1CFA"/>
    <w:rsid w:val="005B28ED"/>
    <w:rsid w:val="005B341E"/>
    <w:rsid w:val="005B7270"/>
    <w:rsid w:val="005C10E9"/>
    <w:rsid w:val="005C14A0"/>
    <w:rsid w:val="005C383B"/>
    <w:rsid w:val="005C4051"/>
    <w:rsid w:val="005D08FB"/>
    <w:rsid w:val="005D2BAE"/>
    <w:rsid w:val="005D4C87"/>
    <w:rsid w:val="005D64B1"/>
    <w:rsid w:val="005D7DD3"/>
    <w:rsid w:val="005E14C8"/>
    <w:rsid w:val="005E252A"/>
    <w:rsid w:val="005E3FA0"/>
    <w:rsid w:val="005E50CD"/>
    <w:rsid w:val="005E663F"/>
    <w:rsid w:val="005E6774"/>
    <w:rsid w:val="005F3A8A"/>
    <w:rsid w:val="005F5D96"/>
    <w:rsid w:val="005F6ED5"/>
    <w:rsid w:val="005F7E73"/>
    <w:rsid w:val="00600D15"/>
    <w:rsid w:val="00600EEC"/>
    <w:rsid w:val="006029CF"/>
    <w:rsid w:val="006031EA"/>
    <w:rsid w:val="00610637"/>
    <w:rsid w:val="00621332"/>
    <w:rsid w:val="00621670"/>
    <w:rsid w:val="00625318"/>
    <w:rsid w:val="0062666C"/>
    <w:rsid w:val="00633E5C"/>
    <w:rsid w:val="00636E39"/>
    <w:rsid w:val="006429B2"/>
    <w:rsid w:val="0065394F"/>
    <w:rsid w:val="00654D72"/>
    <w:rsid w:val="00655A8C"/>
    <w:rsid w:val="00661184"/>
    <w:rsid w:val="006624FB"/>
    <w:rsid w:val="00662E1D"/>
    <w:rsid w:val="00662FEA"/>
    <w:rsid w:val="006642B1"/>
    <w:rsid w:val="00671B22"/>
    <w:rsid w:val="006752DB"/>
    <w:rsid w:val="00676F78"/>
    <w:rsid w:val="00682DBE"/>
    <w:rsid w:val="006846A8"/>
    <w:rsid w:val="00685CCA"/>
    <w:rsid w:val="00686E30"/>
    <w:rsid w:val="00687DCE"/>
    <w:rsid w:val="00691042"/>
    <w:rsid w:val="006936AB"/>
    <w:rsid w:val="00694CBF"/>
    <w:rsid w:val="006959F0"/>
    <w:rsid w:val="00697568"/>
    <w:rsid w:val="006A19C2"/>
    <w:rsid w:val="006A4682"/>
    <w:rsid w:val="006A50BD"/>
    <w:rsid w:val="006A50EA"/>
    <w:rsid w:val="006A708A"/>
    <w:rsid w:val="006A72E8"/>
    <w:rsid w:val="006B4E0E"/>
    <w:rsid w:val="006C19A7"/>
    <w:rsid w:val="006C2E9B"/>
    <w:rsid w:val="006C4307"/>
    <w:rsid w:val="006C4A93"/>
    <w:rsid w:val="006C4DD9"/>
    <w:rsid w:val="006D0778"/>
    <w:rsid w:val="006D27C3"/>
    <w:rsid w:val="006D2E67"/>
    <w:rsid w:val="006D3BAB"/>
    <w:rsid w:val="006E52EF"/>
    <w:rsid w:val="006F3330"/>
    <w:rsid w:val="006F3549"/>
    <w:rsid w:val="0070034D"/>
    <w:rsid w:val="00701609"/>
    <w:rsid w:val="00701757"/>
    <w:rsid w:val="007023BD"/>
    <w:rsid w:val="007026BA"/>
    <w:rsid w:val="00703097"/>
    <w:rsid w:val="00705124"/>
    <w:rsid w:val="00707E15"/>
    <w:rsid w:val="007102C0"/>
    <w:rsid w:val="00710831"/>
    <w:rsid w:val="00711C9E"/>
    <w:rsid w:val="0071531E"/>
    <w:rsid w:val="0071662E"/>
    <w:rsid w:val="00717F47"/>
    <w:rsid w:val="007202EE"/>
    <w:rsid w:val="00720AEC"/>
    <w:rsid w:val="00723678"/>
    <w:rsid w:val="0072470F"/>
    <w:rsid w:val="00730EA1"/>
    <w:rsid w:val="007314B2"/>
    <w:rsid w:val="00734391"/>
    <w:rsid w:val="0073735D"/>
    <w:rsid w:val="00743708"/>
    <w:rsid w:val="007447DC"/>
    <w:rsid w:val="007468AB"/>
    <w:rsid w:val="00746B08"/>
    <w:rsid w:val="00751426"/>
    <w:rsid w:val="00751493"/>
    <w:rsid w:val="00751E55"/>
    <w:rsid w:val="007536D2"/>
    <w:rsid w:val="00753A75"/>
    <w:rsid w:val="007560D1"/>
    <w:rsid w:val="00757B7F"/>
    <w:rsid w:val="00761A82"/>
    <w:rsid w:val="00765754"/>
    <w:rsid w:val="007675BB"/>
    <w:rsid w:val="00780545"/>
    <w:rsid w:val="007818B4"/>
    <w:rsid w:val="00785662"/>
    <w:rsid w:val="0079351B"/>
    <w:rsid w:val="00793F36"/>
    <w:rsid w:val="007975D8"/>
    <w:rsid w:val="007A02D8"/>
    <w:rsid w:val="007A1040"/>
    <w:rsid w:val="007A15F3"/>
    <w:rsid w:val="007A1EE3"/>
    <w:rsid w:val="007A2B56"/>
    <w:rsid w:val="007A3B52"/>
    <w:rsid w:val="007A3E69"/>
    <w:rsid w:val="007B161F"/>
    <w:rsid w:val="007B1B1C"/>
    <w:rsid w:val="007B32ED"/>
    <w:rsid w:val="007B5EBD"/>
    <w:rsid w:val="007B6E5F"/>
    <w:rsid w:val="007B7836"/>
    <w:rsid w:val="007C4273"/>
    <w:rsid w:val="007D0FDE"/>
    <w:rsid w:val="007D2241"/>
    <w:rsid w:val="007D2B10"/>
    <w:rsid w:val="007D46D8"/>
    <w:rsid w:val="007F1F3A"/>
    <w:rsid w:val="007F2D51"/>
    <w:rsid w:val="007F4122"/>
    <w:rsid w:val="007F5474"/>
    <w:rsid w:val="0080532E"/>
    <w:rsid w:val="00806160"/>
    <w:rsid w:val="00807385"/>
    <w:rsid w:val="00814601"/>
    <w:rsid w:val="008153B0"/>
    <w:rsid w:val="00816464"/>
    <w:rsid w:val="008173FE"/>
    <w:rsid w:val="0081773A"/>
    <w:rsid w:val="00822EBE"/>
    <w:rsid w:val="0082369F"/>
    <w:rsid w:val="00826058"/>
    <w:rsid w:val="00830470"/>
    <w:rsid w:val="0083700B"/>
    <w:rsid w:val="00837836"/>
    <w:rsid w:val="008441B4"/>
    <w:rsid w:val="008442A1"/>
    <w:rsid w:val="008565A7"/>
    <w:rsid w:val="00860256"/>
    <w:rsid w:val="008610C7"/>
    <w:rsid w:val="00867E5A"/>
    <w:rsid w:val="008700F6"/>
    <w:rsid w:val="00874C28"/>
    <w:rsid w:val="00880572"/>
    <w:rsid w:val="00880A75"/>
    <w:rsid w:val="00881F63"/>
    <w:rsid w:val="00883674"/>
    <w:rsid w:val="00892517"/>
    <w:rsid w:val="00894956"/>
    <w:rsid w:val="00895214"/>
    <w:rsid w:val="008A03A0"/>
    <w:rsid w:val="008A0B5E"/>
    <w:rsid w:val="008A2B66"/>
    <w:rsid w:val="008A38DA"/>
    <w:rsid w:val="008A543D"/>
    <w:rsid w:val="008A5D36"/>
    <w:rsid w:val="008B1C58"/>
    <w:rsid w:val="008B1D98"/>
    <w:rsid w:val="008B5CAB"/>
    <w:rsid w:val="008C4AA6"/>
    <w:rsid w:val="008C4E02"/>
    <w:rsid w:val="008C55EA"/>
    <w:rsid w:val="008C6FBD"/>
    <w:rsid w:val="008D17AD"/>
    <w:rsid w:val="008D3C5F"/>
    <w:rsid w:val="008D43D3"/>
    <w:rsid w:val="008D62D1"/>
    <w:rsid w:val="008D6619"/>
    <w:rsid w:val="008F3D70"/>
    <w:rsid w:val="00901FA0"/>
    <w:rsid w:val="00902412"/>
    <w:rsid w:val="00903904"/>
    <w:rsid w:val="00906EFB"/>
    <w:rsid w:val="00911B0E"/>
    <w:rsid w:val="009151ED"/>
    <w:rsid w:val="00917C8B"/>
    <w:rsid w:val="009210C6"/>
    <w:rsid w:val="00930143"/>
    <w:rsid w:val="009309C0"/>
    <w:rsid w:val="00941ADF"/>
    <w:rsid w:val="00945EE1"/>
    <w:rsid w:val="009465DD"/>
    <w:rsid w:val="00956258"/>
    <w:rsid w:val="00956A6E"/>
    <w:rsid w:val="00957873"/>
    <w:rsid w:val="00960476"/>
    <w:rsid w:val="00966B41"/>
    <w:rsid w:val="0096796F"/>
    <w:rsid w:val="0097053F"/>
    <w:rsid w:val="0097525F"/>
    <w:rsid w:val="0097541F"/>
    <w:rsid w:val="00976068"/>
    <w:rsid w:val="00976CA9"/>
    <w:rsid w:val="009804D0"/>
    <w:rsid w:val="009826BE"/>
    <w:rsid w:val="009872AE"/>
    <w:rsid w:val="009873DC"/>
    <w:rsid w:val="009909E1"/>
    <w:rsid w:val="00993D2F"/>
    <w:rsid w:val="009A0261"/>
    <w:rsid w:val="009A1956"/>
    <w:rsid w:val="009A207B"/>
    <w:rsid w:val="009A35EC"/>
    <w:rsid w:val="009A7D75"/>
    <w:rsid w:val="009B2207"/>
    <w:rsid w:val="009B45EC"/>
    <w:rsid w:val="009C1081"/>
    <w:rsid w:val="009C1103"/>
    <w:rsid w:val="009C1EDC"/>
    <w:rsid w:val="009C20D3"/>
    <w:rsid w:val="009C29D2"/>
    <w:rsid w:val="009C49D1"/>
    <w:rsid w:val="009D23FA"/>
    <w:rsid w:val="009D40D2"/>
    <w:rsid w:val="009D4D33"/>
    <w:rsid w:val="009E2B03"/>
    <w:rsid w:val="009E4734"/>
    <w:rsid w:val="009E5A82"/>
    <w:rsid w:val="009E71A0"/>
    <w:rsid w:val="009E728C"/>
    <w:rsid w:val="009F2594"/>
    <w:rsid w:val="009F599E"/>
    <w:rsid w:val="00A01878"/>
    <w:rsid w:val="00A0614C"/>
    <w:rsid w:val="00A10513"/>
    <w:rsid w:val="00A14465"/>
    <w:rsid w:val="00A14FDC"/>
    <w:rsid w:val="00A1564C"/>
    <w:rsid w:val="00A15E88"/>
    <w:rsid w:val="00A250A2"/>
    <w:rsid w:val="00A27E8B"/>
    <w:rsid w:val="00A32C1B"/>
    <w:rsid w:val="00A35566"/>
    <w:rsid w:val="00A431A9"/>
    <w:rsid w:val="00A51AF3"/>
    <w:rsid w:val="00A53F33"/>
    <w:rsid w:val="00A56765"/>
    <w:rsid w:val="00A577FB"/>
    <w:rsid w:val="00A6138F"/>
    <w:rsid w:val="00A616D3"/>
    <w:rsid w:val="00A630B1"/>
    <w:rsid w:val="00A66BF5"/>
    <w:rsid w:val="00A67830"/>
    <w:rsid w:val="00A71C2F"/>
    <w:rsid w:val="00A73414"/>
    <w:rsid w:val="00A814C2"/>
    <w:rsid w:val="00A8258F"/>
    <w:rsid w:val="00A83889"/>
    <w:rsid w:val="00A84014"/>
    <w:rsid w:val="00A865A4"/>
    <w:rsid w:val="00A866DB"/>
    <w:rsid w:val="00A94723"/>
    <w:rsid w:val="00A951B8"/>
    <w:rsid w:val="00A9725D"/>
    <w:rsid w:val="00AA113F"/>
    <w:rsid w:val="00AA7DF6"/>
    <w:rsid w:val="00AB04F7"/>
    <w:rsid w:val="00AB2BEA"/>
    <w:rsid w:val="00AB6976"/>
    <w:rsid w:val="00AB6B9C"/>
    <w:rsid w:val="00AC0A4C"/>
    <w:rsid w:val="00AC2ACD"/>
    <w:rsid w:val="00AC5D82"/>
    <w:rsid w:val="00AD2179"/>
    <w:rsid w:val="00AD6A06"/>
    <w:rsid w:val="00AD7E4D"/>
    <w:rsid w:val="00AE0F3E"/>
    <w:rsid w:val="00AE236D"/>
    <w:rsid w:val="00AE28E0"/>
    <w:rsid w:val="00AE7816"/>
    <w:rsid w:val="00AF00D4"/>
    <w:rsid w:val="00B01954"/>
    <w:rsid w:val="00B01B6B"/>
    <w:rsid w:val="00B0328C"/>
    <w:rsid w:val="00B04BAE"/>
    <w:rsid w:val="00B07683"/>
    <w:rsid w:val="00B077F4"/>
    <w:rsid w:val="00B12C8A"/>
    <w:rsid w:val="00B138E1"/>
    <w:rsid w:val="00B2572D"/>
    <w:rsid w:val="00B37F6D"/>
    <w:rsid w:val="00B4153A"/>
    <w:rsid w:val="00B42755"/>
    <w:rsid w:val="00B4694B"/>
    <w:rsid w:val="00B50BBC"/>
    <w:rsid w:val="00B51484"/>
    <w:rsid w:val="00B52AAE"/>
    <w:rsid w:val="00B54D28"/>
    <w:rsid w:val="00B54EC7"/>
    <w:rsid w:val="00B57A13"/>
    <w:rsid w:val="00B6090A"/>
    <w:rsid w:val="00B60AAE"/>
    <w:rsid w:val="00B60E78"/>
    <w:rsid w:val="00B63B80"/>
    <w:rsid w:val="00B65072"/>
    <w:rsid w:val="00B72073"/>
    <w:rsid w:val="00B73321"/>
    <w:rsid w:val="00B738B3"/>
    <w:rsid w:val="00B7567E"/>
    <w:rsid w:val="00B77862"/>
    <w:rsid w:val="00B91AEE"/>
    <w:rsid w:val="00B9554B"/>
    <w:rsid w:val="00B97849"/>
    <w:rsid w:val="00BA3987"/>
    <w:rsid w:val="00BA5857"/>
    <w:rsid w:val="00BA5EF2"/>
    <w:rsid w:val="00BB3B60"/>
    <w:rsid w:val="00BB4CFA"/>
    <w:rsid w:val="00BB4E1B"/>
    <w:rsid w:val="00BB5904"/>
    <w:rsid w:val="00BD07C7"/>
    <w:rsid w:val="00BD0867"/>
    <w:rsid w:val="00BE24F6"/>
    <w:rsid w:val="00BE356F"/>
    <w:rsid w:val="00BE3ED5"/>
    <w:rsid w:val="00BE548F"/>
    <w:rsid w:val="00BF140F"/>
    <w:rsid w:val="00BF2280"/>
    <w:rsid w:val="00BF47A8"/>
    <w:rsid w:val="00BF6782"/>
    <w:rsid w:val="00C00145"/>
    <w:rsid w:val="00C0177B"/>
    <w:rsid w:val="00C06F63"/>
    <w:rsid w:val="00C07BF6"/>
    <w:rsid w:val="00C24617"/>
    <w:rsid w:val="00C2605C"/>
    <w:rsid w:val="00C263E1"/>
    <w:rsid w:val="00C31F84"/>
    <w:rsid w:val="00C32CB9"/>
    <w:rsid w:val="00C362B5"/>
    <w:rsid w:val="00C3788A"/>
    <w:rsid w:val="00C37991"/>
    <w:rsid w:val="00C42DD5"/>
    <w:rsid w:val="00C43A4C"/>
    <w:rsid w:val="00C4503A"/>
    <w:rsid w:val="00C4570E"/>
    <w:rsid w:val="00C47710"/>
    <w:rsid w:val="00C51B7A"/>
    <w:rsid w:val="00C5740C"/>
    <w:rsid w:val="00C60083"/>
    <w:rsid w:val="00C605BA"/>
    <w:rsid w:val="00C62C88"/>
    <w:rsid w:val="00C63CEE"/>
    <w:rsid w:val="00C63E79"/>
    <w:rsid w:val="00C64478"/>
    <w:rsid w:val="00C64996"/>
    <w:rsid w:val="00C64C28"/>
    <w:rsid w:val="00C651D7"/>
    <w:rsid w:val="00C71247"/>
    <w:rsid w:val="00C71536"/>
    <w:rsid w:val="00C72442"/>
    <w:rsid w:val="00C74793"/>
    <w:rsid w:val="00C751C2"/>
    <w:rsid w:val="00C8237A"/>
    <w:rsid w:val="00C82DCB"/>
    <w:rsid w:val="00C84A0B"/>
    <w:rsid w:val="00C90EB5"/>
    <w:rsid w:val="00C9422F"/>
    <w:rsid w:val="00C974CB"/>
    <w:rsid w:val="00C97778"/>
    <w:rsid w:val="00CA4A40"/>
    <w:rsid w:val="00CA56D0"/>
    <w:rsid w:val="00CB0D67"/>
    <w:rsid w:val="00CB2510"/>
    <w:rsid w:val="00CB4C24"/>
    <w:rsid w:val="00CB53F1"/>
    <w:rsid w:val="00CB6E4A"/>
    <w:rsid w:val="00CB75D9"/>
    <w:rsid w:val="00CC0A74"/>
    <w:rsid w:val="00CC4A7E"/>
    <w:rsid w:val="00CD4569"/>
    <w:rsid w:val="00CD5584"/>
    <w:rsid w:val="00CD5CFE"/>
    <w:rsid w:val="00CE2961"/>
    <w:rsid w:val="00CE3050"/>
    <w:rsid w:val="00CE7069"/>
    <w:rsid w:val="00CF0AD2"/>
    <w:rsid w:val="00CF190C"/>
    <w:rsid w:val="00CF24D7"/>
    <w:rsid w:val="00CF3040"/>
    <w:rsid w:val="00CF58BE"/>
    <w:rsid w:val="00CF6ABA"/>
    <w:rsid w:val="00CF7D25"/>
    <w:rsid w:val="00CF7E92"/>
    <w:rsid w:val="00D02424"/>
    <w:rsid w:val="00D06028"/>
    <w:rsid w:val="00D1303A"/>
    <w:rsid w:val="00D16AA4"/>
    <w:rsid w:val="00D175C5"/>
    <w:rsid w:val="00D231C4"/>
    <w:rsid w:val="00D2335A"/>
    <w:rsid w:val="00D24516"/>
    <w:rsid w:val="00D25549"/>
    <w:rsid w:val="00D26355"/>
    <w:rsid w:val="00D265E3"/>
    <w:rsid w:val="00D32A60"/>
    <w:rsid w:val="00D34E4C"/>
    <w:rsid w:val="00D4044D"/>
    <w:rsid w:val="00D41E0B"/>
    <w:rsid w:val="00D4208A"/>
    <w:rsid w:val="00D4386E"/>
    <w:rsid w:val="00D44B69"/>
    <w:rsid w:val="00D51F13"/>
    <w:rsid w:val="00D53515"/>
    <w:rsid w:val="00D544C0"/>
    <w:rsid w:val="00D5537F"/>
    <w:rsid w:val="00D557DE"/>
    <w:rsid w:val="00D575D7"/>
    <w:rsid w:val="00D6031D"/>
    <w:rsid w:val="00D65D61"/>
    <w:rsid w:val="00D72742"/>
    <w:rsid w:val="00D72C3A"/>
    <w:rsid w:val="00D7496A"/>
    <w:rsid w:val="00D76858"/>
    <w:rsid w:val="00D76D07"/>
    <w:rsid w:val="00D77C0A"/>
    <w:rsid w:val="00D81BF2"/>
    <w:rsid w:val="00D82ED2"/>
    <w:rsid w:val="00D854FD"/>
    <w:rsid w:val="00D8600B"/>
    <w:rsid w:val="00D87A26"/>
    <w:rsid w:val="00D90EB8"/>
    <w:rsid w:val="00D91564"/>
    <w:rsid w:val="00D94432"/>
    <w:rsid w:val="00D95FAB"/>
    <w:rsid w:val="00D962C2"/>
    <w:rsid w:val="00D9740D"/>
    <w:rsid w:val="00D977AE"/>
    <w:rsid w:val="00DA52B3"/>
    <w:rsid w:val="00DB2AF4"/>
    <w:rsid w:val="00DB306A"/>
    <w:rsid w:val="00DB4772"/>
    <w:rsid w:val="00DC0214"/>
    <w:rsid w:val="00DC16F1"/>
    <w:rsid w:val="00DC2FEC"/>
    <w:rsid w:val="00DC64AE"/>
    <w:rsid w:val="00DC6AB4"/>
    <w:rsid w:val="00DD215B"/>
    <w:rsid w:val="00DD33C5"/>
    <w:rsid w:val="00DD609C"/>
    <w:rsid w:val="00DE01C7"/>
    <w:rsid w:val="00DF15E5"/>
    <w:rsid w:val="00DF22DB"/>
    <w:rsid w:val="00DF7C86"/>
    <w:rsid w:val="00E02A39"/>
    <w:rsid w:val="00E0527A"/>
    <w:rsid w:val="00E139B6"/>
    <w:rsid w:val="00E13B19"/>
    <w:rsid w:val="00E17D97"/>
    <w:rsid w:val="00E249A5"/>
    <w:rsid w:val="00E25852"/>
    <w:rsid w:val="00E265DF"/>
    <w:rsid w:val="00E26CBE"/>
    <w:rsid w:val="00E322BE"/>
    <w:rsid w:val="00E323B0"/>
    <w:rsid w:val="00E368D5"/>
    <w:rsid w:val="00E37AB0"/>
    <w:rsid w:val="00E42B19"/>
    <w:rsid w:val="00E44129"/>
    <w:rsid w:val="00E44FAC"/>
    <w:rsid w:val="00E54B06"/>
    <w:rsid w:val="00E57DC8"/>
    <w:rsid w:val="00E60D81"/>
    <w:rsid w:val="00E629EE"/>
    <w:rsid w:val="00E668FD"/>
    <w:rsid w:val="00E67A94"/>
    <w:rsid w:val="00E71CAE"/>
    <w:rsid w:val="00E83937"/>
    <w:rsid w:val="00E94298"/>
    <w:rsid w:val="00EB22A6"/>
    <w:rsid w:val="00EC0E1C"/>
    <w:rsid w:val="00EC5D51"/>
    <w:rsid w:val="00EC6C38"/>
    <w:rsid w:val="00EC76EB"/>
    <w:rsid w:val="00EF0589"/>
    <w:rsid w:val="00EF32F2"/>
    <w:rsid w:val="00EF432C"/>
    <w:rsid w:val="00EF5A6C"/>
    <w:rsid w:val="00EF632C"/>
    <w:rsid w:val="00F05308"/>
    <w:rsid w:val="00F0626F"/>
    <w:rsid w:val="00F07351"/>
    <w:rsid w:val="00F100B7"/>
    <w:rsid w:val="00F15511"/>
    <w:rsid w:val="00F167C6"/>
    <w:rsid w:val="00F17356"/>
    <w:rsid w:val="00F1739B"/>
    <w:rsid w:val="00F21432"/>
    <w:rsid w:val="00F24359"/>
    <w:rsid w:val="00F25B20"/>
    <w:rsid w:val="00F25B8F"/>
    <w:rsid w:val="00F27E1D"/>
    <w:rsid w:val="00F30630"/>
    <w:rsid w:val="00F34705"/>
    <w:rsid w:val="00F3752E"/>
    <w:rsid w:val="00F40035"/>
    <w:rsid w:val="00F41F7C"/>
    <w:rsid w:val="00F41FE5"/>
    <w:rsid w:val="00F421DC"/>
    <w:rsid w:val="00F42C69"/>
    <w:rsid w:val="00F44C0C"/>
    <w:rsid w:val="00F5002C"/>
    <w:rsid w:val="00F537CB"/>
    <w:rsid w:val="00F57059"/>
    <w:rsid w:val="00F57FE7"/>
    <w:rsid w:val="00F63C3B"/>
    <w:rsid w:val="00F6472B"/>
    <w:rsid w:val="00F6614C"/>
    <w:rsid w:val="00F7079D"/>
    <w:rsid w:val="00F7102D"/>
    <w:rsid w:val="00F7295E"/>
    <w:rsid w:val="00F74D7B"/>
    <w:rsid w:val="00F75F45"/>
    <w:rsid w:val="00F76F17"/>
    <w:rsid w:val="00F838C2"/>
    <w:rsid w:val="00F87606"/>
    <w:rsid w:val="00F91F5D"/>
    <w:rsid w:val="00F92261"/>
    <w:rsid w:val="00FA1FBD"/>
    <w:rsid w:val="00FA3206"/>
    <w:rsid w:val="00FA4594"/>
    <w:rsid w:val="00FB0BD2"/>
    <w:rsid w:val="00FC027F"/>
    <w:rsid w:val="00FC2F01"/>
    <w:rsid w:val="00FC317E"/>
    <w:rsid w:val="00FC6583"/>
    <w:rsid w:val="00FC77FC"/>
    <w:rsid w:val="00FD0DF7"/>
    <w:rsid w:val="00FD0F23"/>
    <w:rsid w:val="00FD2EDC"/>
    <w:rsid w:val="00FD5D19"/>
    <w:rsid w:val="00FE05DD"/>
    <w:rsid w:val="00FE1D84"/>
    <w:rsid w:val="00FE354E"/>
    <w:rsid w:val="00FE48FC"/>
    <w:rsid w:val="00FE7B23"/>
    <w:rsid w:val="00FF0A0A"/>
    <w:rsid w:val="00FF1D44"/>
    <w:rsid w:val="00FF71C0"/>
    <w:rsid w:val="00FF73DB"/>
    <w:rsid w:val="05CB3705"/>
    <w:rsid w:val="1ECCFAA2"/>
    <w:rsid w:val="1FB1BFD3"/>
    <w:rsid w:val="2BA5AF17"/>
    <w:rsid w:val="2F05F710"/>
    <w:rsid w:val="357ECD4B"/>
    <w:rsid w:val="39B714FA"/>
    <w:rsid w:val="51A79771"/>
    <w:rsid w:val="55B3C781"/>
    <w:rsid w:val="6696DBE1"/>
    <w:rsid w:val="6A8D41D6"/>
    <w:rsid w:val="6C97F819"/>
    <w:rsid w:val="75E4140C"/>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542EC91"/>
  <w15:docId w15:val="{C9FB9E85-40A2-4276-9E41-97A28A6FF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5"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755"/>
    <w:pPr>
      <w:widowControl w:val="0"/>
      <w:autoSpaceDE w:val="0"/>
      <w:autoSpaceDN w:val="0"/>
      <w:adjustRightInd w:val="0"/>
    </w:pPr>
    <w:rPr>
      <w:rFonts w:ascii="Arial" w:hAnsi="Arial"/>
      <w:szCs w:val="24"/>
      <w:lang w:val="en-US" w:eastAsia="en-US"/>
    </w:rPr>
  </w:style>
  <w:style w:type="paragraph" w:styleId="Heading1">
    <w:name w:val="heading 1"/>
    <w:basedOn w:val="ListParagraph"/>
    <w:next w:val="Normal"/>
    <w:link w:val="Heading1Char"/>
    <w:qFormat/>
    <w:rsid w:val="0059352D"/>
    <w:pPr>
      <w:widowControl/>
      <w:numPr>
        <w:numId w:val="6"/>
      </w:numPr>
      <w:outlineLvl w:val="0"/>
    </w:pPr>
    <w:rPr>
      <w:rFonts w:cs="Arial"/>
      <w:b/>
      <w:szCs w:val="20"/>
    </w:rPr>
  </w:style>
  <w:style w:type="paragraph" w:styleId="Heading2">
    <w:name w:val="heading 2"/>
    <w:basedOn w:val="Normal"/>
    <w:next w:val="Normal"/>
    <w:link w:val="Heading2Char"/>
    <w:qFormat/>
    <w:rsid w:val="00901FA0"/>
    <w:pPr>
      <w:widowControl/>
      <w:numPr>
        <w:ilvl w:val="1"/>
        <w:numId w:val="6"/>
      </w:numPr>
      <w:outlineLvl w:val="1"/>
    </w:pPr>
    <w:rPr>
      <w:rFonts w:cs="Arial"/>
      <w:szCs w:val="20"/>
    </w:rPr>
  </w:style>
  <w:style w:type="paragraph" w:styleId="Heading3">
    <w:name w:val="heading 3"/>
    <w:basedOn w:val="ListParagraph"/>
    <w:next w:val="Normal"/>
    <w:link w:val="Heading3Char"/>
    <w:qFormat/>
    <w:rsid w:val="00AA113F"/>
    <w:pPr>
      <w:widowControl/>
      <w:numPr>
        <w:ilvl w:val="2"/>
        <w:numId w:val="6"/>
      </w:numPr>
      <w:autoSpaceDE/>
      <w:autoSpaceDN/>
      <w:adjustRightInd/>
      <w:outlineLvl w:val="2"/>
    </w:pPr>
    <w:rPr>
      <w:rFonts w:cs="Arial"/>
      <w:lang w:val="en-CA"/>
    </w:rPr>
  </w:style>
  <w:style w:type="paragraph" w:styleId="Heading4">
    <w:name w:val="heading 4"/>
    <w:basedOn w:val="Heading3"/>
    <w:next w:val="Normal"/>
    <w:link w:val="Heading4Char"/>
    <w:qFormat/>
    <w:rsid w:val="00BF47A8"/>
    <w:pPr>
      <w:numPr>
        <w:ilvl w:val="3"/>
      </w:numPr>
      <w:outlineLvl w:val="3"/>
    </w:pPr>
  </w:style>
  <w:style w:type="paragraph" w:styleId="Heading5">
    <w:name w:val="heading 5"/>
    <w:basedOn w:val="Heading4"/>
    <w:next w:val="Normal"/>
    <w:link w:val="Heading5Char"/>
    <w:qFormat/>
    <w:rsid w:val="00E265DF"/>
    <w:pPr>
      <w:numPr>
        <w:ilvl w:val="4"/>
      </w:numPr>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2"/>
    <w:unhideWhenUsed/>
    <w:rsid w:val="005454A1"/>
    <w:pPr>
      <w:tabs>
        <w:tab w:val="center" w:pos="4680"/>
        <w:tab w:val="right" w:pos="9360"/>
      </w:tabs>
    </w:pPr>
  </w:style>
  <w:style w:type="character" w:customStyle="1" w:styleId="HeaderChar">
    <w:name w:val="Header Char"/>
    <w:basedOn w:val="DefaultParagraphFont"/>
    <w:link w:val="Header"/>
    <w:uiPriority w:val="2"/>
    <w:rsid w:val="00356755"/>
    <w:rPr>
      <w:rFonts w:ascii="Arial" w:hAnsi="Arial"/>
      <w:szCs w:val="24"/>
      <w:lang w:val="en-US" w:eastAsia="en-US"/>
    </w:rPr>
  </w:style>
  <w:style w:type="paragraph" w:styleId="Footer">
    <w:name w:val="footer"/>
    <w:basedOn w:val="Normal"/>
    <w:link w:val="FooterChar"/>
    <w:uiPriority w:val="99"/>
    <w:unhideWhenUsed/>
    <w:rsid w:val="005454A1"/>
    <w:pPr>
      <w:tabs>
        <w:tab w:val="center" w:pos="4680"/>
        <w:tab w:val="right" w:pos="9360"/>
      </w:tabs>
    </w:pPr>
  </w:style>
  <w:style w:type="character" w:customStyle="1" w:styleId="FooterChar">
    <w:name w:val="Footer Char"/>
    <w:basedOn w:val="DefaultParagraphFont"/>
    <w:link w:val="Footer"/>
    <w:uiPriority w:val="99"/>
    <w:rsid w:val="005454A1"/>
    <w:rPr>
      <w:sz w:val="24"/>
      <w:szCs w:val="24"/>
      <w:lang w:val="en-US" w:eastAsia="en-US"/>
    </w:rPr>
  </w:style>
  <w:style w:type="paragraph" w:styleId="ListParagraph">
    <w:name w:val="List Paragraph"/>
    <w:basedOn w:val="Normal"/>
    <w:link w:val="ListParagraphChar"/>
    <w:uiPriority w:val="34"/>
    <w:qFormat/>
    <w:rsid w:val="0059352D"/>
    <w:pPr>
      <w:ind w:left="720"/>
      <w:contextualSpacing/>
    </w:pPr>
  </w:style>
  <w:style w:type="character" w:customStyle="1" w:styleId="Heading1Char">
    <w:name w:val="Heading 1 Char"/>
    <w:basedOn w:val="DefaultParagraphFont"/>
    <w:link w:val="Heading1"/>
    <w:rsid w:val="00E42B19"/>
    <w:rPr>
      <w:rFonts w:ascii="Arial" w:hAnsi="Arial" w:cs="Arial"/>
      <w:b/>
      <w:lang w:val="en-US" w:eastAsia="en-US"/>
    </w:rPr>
  </w:style>
  <w:style w:type="character" w:customStyle="1" w:styleId="Heading2Char">
    <w:name w:val="Heading 2 Char"/>
    <w:basedOn w:val="DefaultParagraphFont"/>
    <w:link w:val="Heading2"/>
    <w:rsid w:val="00E42B19"/>
    <w:rPr>
      <w:rFonts w:ascii="Arial" w:hAnsi="Arial" w:cs="Arial"/>
      <w:lang w:val="en-US" w:eastAsia="en-US"/>
    </w:rPr>
  </w:style>
  <w:style w:type="numbering" w:customStyle="1" w:styleId="Style1">
    <w:name w:val="Style1"/>
    <w:uiPriority w:val="99"/>
    <w:rsid w:val="009210C6"/>
    <w:pPr>
      <w:numPr>
        <w:numId w:val="1"/>
      </w:numPr>
    </w:pPr>
  </w:style>
  <w:style w:type="paragraph" w:styleId="Subtitle">
    <w:name w:val="Subtitle"/>
    <w:basedOn w:val="Normal"/>
    <w:next w:val="Normal"/>
    <w:link w:val="SubtitleChar"/>
    <w:qFormat/>
    <w:rsid w:val="001510E9"/>
    <w:pPr>
      <w:numPr>
        <w:ilvl w:val="1"/>
      </w:numPr>
    </w:pPr>
    <w:rPr>
      <w:rFonts w:eastAsiaTheme="majorEastAsia" w:cstheme="majorBidi"/>
      <w:b/>
      <w:iCs/>
    </w:rPr>
  </w:style>
  <w:style w:type="paragraph" w:styleId="TOC1">
    <w:name w:val="toc 1"/>
    <w:basedOn w:val="Subtitle"/>
    <w:next w:val="Normal"/>
    <w:autoRedefine/>
    <w:uiPriority w:val="39"/>
    <w:unhideWhenUsed/>
    <w:qFormat/>
    <w:rsid w:val="00A51AF3"/>
    <w:pPr>
      <w:spacing w:before="100" w:after="60"/>
    </w:pPr>
  </w:style>
  <w:style w:type="character" w:customStyle="1" w:styleId="SubtitleChar">
    <w:name w:val="Subtitle Char"/>
    <w:basedOn w:val="DefaultParagraphFont"/>
    <w:link w:val="Subtitle"/>
    <w:rsid w:val="00E42B19"/>
    <w:rPr>
      <w:rFonts w:ascii="Arial" w:eastAsiaTheme="majorEastAsia" w:hAnsi="Arial" w:cstheme="majorBidi"/>
      <w:b/>
      <w:iCs/>
      <w:szCs w:val="24"/>
      <w:lang w:val="en-US" w:eastAsia="en-US"/>
    </w:rPr>
  </w:style>
  <w:style w:type="numbering" w:customStyle="1" w:styleId="Style11">
    <w:name w:val="Style11"/>
    <w:uiPriority w:val="99"/>
    <w:rsid w:val="00CE7069"/>
    <w:pPr>
      <w:numPr>
        <w:numId w:val="2"/>
      </w:numPr>
    </w:pPr>
  </w:style>
  <w:style w:type="character" w:styleId="Hyperlink">
    <w:name w:val="Hyperlink"/>
    <w:basedOn w:val="DefaultParagraphFont"/>
    <w:uiPriority w:val="99"/>
    <w:unhideWhenUsed/>
    <w:rsid w:val="00505FA9"/>
    <w:rPr>
      <w:color w:val="0000FF" w:themeColor="hyperlink"/>
      <w:u w:val="single"/>
    </w:rPr>
  </w:style>
  <w:style w:type="paragraph" w:styleId="TOCHeading">
    <w:name w:val="TOC Heading"/>
    <w:basedOn w:val="Heading1"/>
    <w:next w:val="Normal"/>
    <w:uiPriority w:val="39"/>
    <w:semiHidden/>
    <w:unhideWhenUsed/>
    <w:qFormat/>
    <w:rsid w:val="00472239"/>
    <w:pPr>
      <w:keepNext/>
      <w:keepLines/>
      <w:numPr>
        <w:numId w:val="0"/>
      </w:numPr>
      <w:autoSpaceDE/>
      <w:autoSpaceDN/>
      <w:adjustRightInd/>
      <w:spacing w:before="480" w:line="276" w:lineRule="auto"/>
      <w:contextualSpacing w:val="0"/>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qFormat/>
    <w:rsid w:val="00A51AF3"/>
    <w:pPr>
      <w:widowControl/>
      <w:autoSpaceDE/>
      <w:autoSpaceDN/>
      <w:adjustRightInd/>
      <w:spacing w:line="276" w:lineRule="auto"/>
      <w:ind w:left="216"/>
    </w:pPr>
    <w:rPr>
      <w:rFonts w:eastAsiaTheme="minorEastAsia" w:cstheme="minorBidi"/>
      <w:sz w:val="18"/>
      <w:szCs w:val="22"/>
      <w:lang w:eastAsia="ja-JP"/>
    </w:rPr>
  </w:style>
  <w:style w:type="paragraph" w:styleId="TOC3">
    <w:name w:val="toc 3"/>
    <w:basedOn w:val="Normal"/>
    <w:next w:val="Normal"/>
    <w:autoRedefine/>
    <w:uiPriority w:val="39"/>
    <w:unhideWhenUsed/>
    <w:qFormat/>
    <w:rsid w:val="00AC5D82"/>
    <w:pPr>
      <w:widowControl/>
      <w:autoSpaceDE/>
      <w:autoSpaceDN/>
      <w:adjustRightInd/>
      <w:spacing w:after="100" w:line="276" w:lineRule="auto"/>
      <w:ind w:left="440"/>
    </w:pPr>
    <w:rPr>
      <w:rFonts w:eastAsiaTheme="minorEastAsia" w:cstheme="minorBidi"/>
      <w:szCs w:val="22"/>
      <w:lang w:eastAsia="ja-JP"/>
    </w:rPr>
  </w:style>
  <w:style w:type="paragraph" w:styleId="BalloonText">
    <w:name w:val="Balloon Text"/>
    <w:basedOn w:val="Normal"/>
    <w:link w:val="BalloonTextChar"/>
    <w:semiHidden/>
    <w:unhideWhenUsed/>
    <w:rsid w:val="00472239"/>
    <w:rPr>
      <w:rFonts w:ascii="Tahoma" w:hAnsi="Tahoma" w:cs="Tahoma"/>
      <w:sz w:val="16"/>
      <w:szCs w:val="16"/>
    </w:rPr>
  </w:style>
  <w:style w:type="character" w:customStyle="1" w:styleId="BalloonTextChar">
    <w:name w:val="Balloon Text Char"/>
    <w:basedOn w:val="DefaultParagraphFont"/>
    <w:link w:val="BalloonText"/>
    <w:uiPriority w:val="99"/>
    <w:semiHidden/>
    <w:rsid w:val="00472239"/>
    <w:rPr>
      <w:rFonts w:ascii="Tahoma" w:hAnsi="Tahoma" w:cs="Tahoma"/>
      <w:sz w:val="16"/>
      <w:szCs w:val="16"/>
      <w:lang w:val="en-US" w:eastAsia="en-US"/>
    </w:rPr>
  </w:style>
  <w:style w:type="character" w:customStyle="1" w:styleId="Heading3Char">
    <w:name w:val="Heading 3 Char"/>
    <w:basedOn w:val="DefaultParagraphFont"/>
    <w:link w:val="Heading3"/>
    <w:rsid w:val="00356755"/>
    <w:rPr>
      <w:rFonts w:ascii="Arial" w:hAnsi="Arial" w:cs="Arial"/>
      <w:szCs w:val="24"/>
      <w:lang w:eastAsia="en-US"/>
    </w:rPr>
  </w:style>
  <w:style w:type="character" w:customStyle="1" w:styleId="Heading4Char">
    <w:name w:val="Heading 4 Char"/>
    <w:basedOn w:val="DefaultParagraphFont"/>
    <w:link w:val="Heading4"/>
    <w:rsid w:val="00356755"/>
    <w:rPr>
      <w:rFonts w:ascii="Arial" w:hAnsi="Arial" w:cs="Arial"/>
      <w:szCs w:val="24"/>
      <w:lang w:eastAsia="en-US"/>
    </w:rPr>
  </w:style>
  <w:style w:type="character" w:styleId="FollowedHyperlink">
    <w:name w:val="FollowedHyperlink"/>
    <w:basedOn w:val="DefaultParagraphFont"/>
    <w:uiPriority w:val="99"/>
    <w:semiHidden/>
    <w:unhideWhenUsed/>
    <w:rsid w:val="00E17D97"/>
    <w:rPr>
      <w:color w:val="800080" w:themeColor="followedHyperlink"/>
      <w:u w:val="single"/>
    </w:rPr>
  </w:style>
  <w:style w:type="paragraph" w:customStyle="1" w:styleId="SpecNote">
    <w:name w:val="SpecNote"/>
    <w:basedOn w:val="Normal"/>
    <w:uiPriority w:val="5"/>
    <w:qFormat/>
    <w:rsid w:val="00746B08"/>
    <w:rPr>
      <w:b/>
      <w:color w:val="76923C" w:themeColor="accent3" w:themeShade="BF"/>
    </w:rPr>
  </w:style>
  <w:style w:type="paragraph" w:customStyle="1" w:styleId="OpInsert">
    <w:name w:val="OpInsert"/>
    <w:basedOn w:val="Heading3"/>
    <w:uiPriority w:val="9"/>
    <w:rsid w:val="00746B08"/>
    <w:rPr>
      <w:color w:val="FF0000"/>
    </w:rPr>
  </w:style>
  <w:style w:type="paragraph" w:customStyle="1" w:styleId="NumLev2">
    <w:name w:val="NumLev2"/>
    <w:basedOn w:val="Heading3"/>
    <w:link w:val="NumLev2Char"/>
    <w:uiPriority w:val="5"/>
    <w:qFormat/>
    <w:rsid w:val="00A9725D"/>
    <w:pPr>
      <w:numPr>
        <w:ilvl w:val="0"/>
        <w:numId w:val="13"/>
      </w:numPr>
    </w:pPr>
    <w:rPr>
      <w:snapToGrid w:val="0"/>
    </w:rPr>
  </w:style>
  <w:style w:type="paragraph" w:styleId="TOC4">
    <w:name w:val="toc 4"/>
    <w:basedOn w:val="Normal"/>
    <w:next w:val="Normal"/>
    <w:autoRedefine/>
    <w:uiPriority w:val="39"/>
    <w:unhideWhenUsed/>
    <w:rsid w:val="006A50BD"/>
    <w:pPr>
      <w:widowControl/>
      <w:autoSpaceDE/>
      <w:autoSpaceDN/>
      <w:adjustRightInd/>
      <w:spacing w:after="100" w:line="276" w:lineRule="auto"/>
      <w:ind w:left="660"/>
    </w:pPr>
    <w:rPr>
      <w:rFonts w:asciiTheme="minorHAnsi" w:eastAsiaTheme="minorEastAsia" w:hAnsiTheme="minorHAnsi" w:cstheme="minorBidi"/>
      <w:sz w:val="22"/>
      <w:szCs w:val="22"/>
      <w:lang w:val="en-CA" w:eastAsia="en-CA"/>
    </w:rPr>
  </w:style>
  <w:style w:type="character" w:customStyle="1" w:styleId="NumLev2Char">
    <w:name w:val="NumLev2 Char"/>
    <w:basedOn w:val="Heading3Char"/>
    <w:link w:val="NumLev2"/>
    <w:uiPriority w:val="5"/>
    <w:rsid w:val="00A9725D"/>
    <w:rPr>
      <w:rFonts w:ascii="Arial" w:hAnsi="Arial" w:cs="Arial"/>
      <w:snapToGrid w:val="0"/>
      <w:szCs w:val="24"/>
      <w:lang w:eastAsia="en-US"/>
    </w:rPr>
  </w:style>
  <w:style w:type="paragraph" w:styleId="TOC5">
    <w:name w:val="toc 5"/>
    <w:basedOn w:val="Normal"/>
    <w:next w:val="Normal"/>
    <w:autoRedefine/>
    <w:uiPriority w:val="39"/>
    <w:unhideWhenUsed/>
    <w:rsid w:val="006A50BD"/>
    <w:pPr>
      <w:widowControl/>
      <w:autoSpaceDE/>
      <w:autoSpaceDN/>
      <w:adjustRightInd/>
      <w:spacing w:after="100" w:line="276" w:lineRule="auto"/>
      <w:ind w:left="880"/>
    </w:pPr>
    <w:rPr>
      <w:rFonts w:asciiTheme="minorHAnsi" w:eastAsiaTheme="minorEastAsia" w:hAnsiTheme="minorHAnsi" w:cstheme="minorBidi"/>
      <w:sz w:val="22"/>
      <w:szCs w:val="22"/>
      <w:lang w:val="en-CA" w:eastAsia="en-CA"/>
    </w:rPr>
  </w:style>
  <w:style w:type="paragraph" w:styleId="TOC6">
    <w:name w:val="toc 6"/>
    <w:basedOn w:val="Normal"/>
    <w:next w:val="Normal"/>
    <w:autoRedefine/>
    <w:uiPriority w:val="39"/>
    <w:unhideWhenUsed/>
    <w:rsid w:val="006A50BD"/>
    <w:pPr>
      <w:widowControl/>
      <w:autoSpaceDE/>
      <w:autoSpaceDN/>
      <w:adjustRightInd/>
      <w:spacing w:after="100" w:line="276" w:lineRule="auto"/>
      <w:ind w:left="1100"/>
    </w:pPr>
    <w:rPr>
      <w:rFonts w:asciiTheme="minorHAnsi" w:eastAsiaTheme="minorEastAsia" w:hAnsiTheme="minorHAnsi" w:cstheme="minorBidi"/>
      <w:sz w:val="22"/>
      <w:szCs w:val="22"/>
      <w:lang w:val="en-CA" w:eastAsia="en-CA"/>
    </w:rPr>
  </w:style>
  <w:style w:type="paragraph" w:styleId="TOC7">
    <w:name w:val="toc 7"/>
    <w:basedOn w:val="Normal"/>
    <w:next w:val="Normal"/>
    <w:autoRedefine/>
    <w:uiPriority w:val="39"/>
    <w:unhideWhenUsed/>
    <w:rsid w:val="006A50BD"/>
    <w:pPr>
      <w:widowControl/>
      <w:autoSpaceDE/>
      <w:autoSpaceDN/>
      <w:adjustRightInd/>
      <w:spacing w:after="100" w:line="276" w:lineRule="auto"/>
      <w:ind w:left="1320"/>
    </w:pPr>
    <w:rPr>
      <w:rFonts w:asciiTheme="minorHAnsi" w:eastAsiaTheme="minorEastAsia" w:hAnsiTheme="minorHAnsi" w:cstheme="minorBidi"/>
      <w:sz w:val="22"/>
      <w:szCs w:val="22"/>
      <w:lang w:val="en-CA" w:eastAsia="en-CA"/>
    </w:rPr>
  </w:style>
  <w:style w:type="paragraph" w:styleId="TOC8">
    <w:name w:val="toc 8"/>
    <w:basedOn w:val="Normal"/>
    <w:next w:val="Normal"/>
    <w:autoRedefine/>
    <w:uiPriority w:val="39"/>
    <w:unhideWhenUsed/>
    <w:rsid w:val="006A50BD"/>
    <w:pPr>
      <w:widowControl/>
      <w:autoSpaceDE/>
      <w:autoSpaceDN/>
      <w:adjustRightInd/>
      <w:spacing w:after="100" w:line="276" w:lineRule="auto"/>
      <w:ind w:left="1540"/>
    </w:pPr>
    <w:rPr>
      <w:rFonts w:asciiTheme="minorHAnsi" w:eastAsiaTheme="minorEastAsia" w:hAnsiTheme="minorHAnsi" w:cstheme="minorBidi"/>
      <w:sz w:val="22"/>
      <w:szCs w:val="22"/>
      <w:lang w:val="en-CA" w:eastAsia="en-CA"/>
    </w:rPr>
  </w:style>
  <w:style w:type="paragraph" w:styleId="TOC9">
    <w:name w:val="toc 9"/>
    <w:basedOn w:val="Normal"/>
    <w:next w:val="Normal"/>
    <w:autoRedefine/>
    <w:uiPriority w:val="39"/>
    <w:unhideWhenUsed/>
    <w:rsid w:val="006A50BD"/>
    <w:pPr>
      <w:widowControl/>
      <w:autoSpaceDE/>
      <w:autoSpaceDN/>
      <w:adjustRightInd/>
      <w:spacing w:after="100" w:line="276" w:lineRule="auto"/>
      <w:ind w:left="1760"/>
    </w:pPr>
    <w:rPr>
      <w:rFonts w:asciiTheme="minorHAnsi" w:eastAsiaTheme="minorEastAsia" w:hAnsiTheme="minorHAnsi" w:cstheme="minorBidi"/>
      <w:sz w:val="22"/>
      <w:szCs w:val="22"/>
      <w:lang w:val="en-CA" w:eastAsia="en-CA"/>
    </w:rPr>
  </w:style>
  <w:style w:type="character" w:customStyle="1" w:styleId="Heading5Char">
    <w:name w:val="Heading 5 Char"/>
    <w:basedOn w:val="DefaultParagraphFont"/>
    <w:link w:val="Heading5"/>
    <w:rsid w:val="00356755"/>
    <w:rPr>
      <w:rFonts w:ascii="Arial" w:hAnsi="Arial" w:cs="Arial"/>
      <w:szCs w:val="24"/>
      <w:lang w:eastAsia="en-US"/>
    </w:rPr>
  </w:style>
  <w:style w:type="paragraph" w:customStyle="1" w:styleId="SC1">
    <w:name w:val="SC1"/>
    <w:basedOn w:val="ListParagraph"/>
    <w:link w:val="SC1Char"/>
    <w:uiPriority w:val="5"/>
    <w:qFormat/>
    <w:rsid w:val="000B2800"/>
    <w:pPr>
      <w:numPr>
        <w:numId w:val="54"/>
      </w:numPr>
    </w:pPr>
    <w:rPr>
      <w:rFonts w:cs="Arial"/>
      <w:b/>
      <w:bCs/>
      <w:szCs w:val="20"/>
    </w:rPr>
  </w:style>
  <w:style w:type="character" w:customStyle="1" w:styleId="ListParagraphChar">
    <w:name w:val="List Paragraph Char"/>
    <w:basedOn w:val="DefaultParagraphFont"/>
    <w:link w:val="ListParagraph"/>
    <w:uiPriority w:val="34"/>
    <w:rsid w:val="000B2800"/>
    <w:rPr>
      <w:rFonts w:ascii="Arial" w:hAnsi="Arial"/>
      <w:szCs w:val="24"/>
      <w:lang w:val="en-US" w:eastAsia="en-US"/>
    </w:rPr>
  </w:style>
  <w:style w:type="character" w:customStyle="1" w:styleId="SC1Char">
    <w:name w:val="SC1 Char"/>
    <w:basedOn w:val="ListParagraphChar"/>
    <w:link w:val="SC1"/>
    <w:uiPriority w:val="5"/>
    <w:rsid w:val="000B2800"/>
    <w:rPr>
      <w:rFonts w:ascii="Arial" w:hAnsi="Arial" w:cs="Arial"/>
      <w:b/>
      <w:bCs/>
      <w:szCs w:val="24"/>
      <w:lang w:val="en-US" w:eastAsia="en-US"/>
    </w:rPr>
  </w:style>
  <w:style w:type="paragraph" w:customStyle="1" w:styleId="SC2">
    <w:name w:val="SC2"/>
    <w:basedOn w:val="SC1"/>
    <w:link w:val="SC2Char"/>
    <w:uiPriority w:val="5"/>
    <w:qFormat/>
    <w:rsid w:val="00414AAE"/>
    <w:pPr>
      <w:numPr>
        <w:ilvl w:val="1"/>
      </w:numPr>
    </w:pPr>
  </w:style>
  <w:style w:type="paragraph" w:customStyle="1" w:styleId="SC3">
    <w:name w:val="SC3"/>
    <w:basedOn w:val="SC1"/>
    <w:link w:val="SC3Char"/>
    <w:uiPriority w:val="5"/>
    <w:qFormat/>
    <w:rsid w:val="005E50CD"/>
    <w:pPr>
      <w:numPr>
        <w:ilvl w:val="2"/>
      </w:numPr>
    </w:pPr>
    <w:rPr>
      <w:b w:val="0"/>
    </w:rPr>
  </w:style>
  <w:style w:type="character" w:customStyle="1" w:styleId="SC2Char">
    <w:name w:val="SC2 Char"/>
    <w:basedOn w:val="SC1Char"/>
    <w:link w:val="SC2"/>
    <w:uiPriority w:val="5"/>
    <w:rsid w:val="00414AAE"/>
    <w:rPr>
      <w:rFonts w:ascii="Arial" w:hAnsi="Arial" w:cs="Arial"/>
      <w:b/>
      <w:bCs/>
      <w:szCs w:val="24"/>
      <w:lang w:val="en-US" w:eastAsia="en-US"/>
    </w:rPr>
  </w:style>
  <w:style w:type="paragraph" w:customStyle="1" w:styleId="SC4">
    <w:name w:val="SC4"/>
    <w:basedOn w:val="Normal"/>
    <w:link w:val="SC4Char"/>
    <w:uiPriority w:val="5"/>
    <w:qFormat/>
    <w:rsid w:val="00197F8E"/>
    <w:pPr>
      <w:ind w:left="2880" w:hanging="864"/>
    </w:pPr>
    <w:rPr>
      <w:rFonts w:cs="Arial"/>
      <w:bCs/>
      <w:szCs w:val="20"/>
    </w:rPr>
  </w:style>
  <w:style w:type="character" w:customStyle="1" w:styleId="SC3Char">
    <w:name w:val="SC3 Char"/>
    <w:basedOn w:val="SC1Char"/>
    <w:link w:val="SC3"/>
    <w:uiPriority w:val="5"/>
    <w:rsid w:val="005E50CD"/>
    <w:rPr>
      <w:rFonts w:ascii="Arial" w:hAnsi="Arial" w:cs="Arial"/>
      <w:b w:val="0"/>
      <w:bCs/>
      <w:szCs w:val="24"/>
      <w:lang w:val="en-US" w:eastAsia="en-US"/>
    </w:rPr>
  </w:style>
  <w:style w:type="paragraph" w:customStyle="1" w:styleId="SC5">
    <w:name w:val="SC5"/>
    <w:basedOn w:val="Normal"/>
    <w:link w:val="SC5Char"/>
    <w:uiPriority w:val="5"/>
    <w:qFormat/>
    <w:rsid w:val="00197F8E"/>
    <w:pPr>
      <w:ind w:left="3240" w:hanging="360"/>
    </w:pPr>
    <w:rPr>
      <w:rFonts w:cs="Arial"/>
      <w:bCs/>
      <w:szCs w:val="20"/>
    </w:rPr>
  </w:style>
  <w:style w:type="character" w:customStyle="1" w:styleId="SC4Char">
    <w:name w:val="SC4 Char"/>
    <w:basedOn w:val="DefaultParagraphFont"/>
    <w:link w:val="SC4"/>
    <w:uiPriority w:val="5"/>
    <w:rsid w:val="00197F8E"/>
    <w:rPr>
      <w:rFonts w:ascii="Arial" w:hAnsi="Arial" w:cs="Arial"/>
      <w:bCs/>
      <w:lang w:val="en-US" w:eastAsia="en-US"/>
    </w:rPr>
  </w:style>
  <w:style w:type="paragraph" w:customStyle="1" w:styleId="SC6">
    <w:name w:val="SC6"/>
    <w:basedOn w:val="ListParagraph"/>
    <w:link w:val="SC6Char"/>
    <w:uiPriority w:val="5"/>
    <w:qFormat/>
    <w:rsid w:val="00197F8E"/>
    <w:pPr>
      <w:numPr>
        <w:numId w:val="55"/>
      </w:numPr>
    </w:pPr>
    <w:rPr>
      <w:rFonts w:cs="Arial"/>
      <w:bCs/>
      <w:szCs w:val="20"/>
    </w:rPr>
  </w:style>
  <w:style w:type="character" w:customStyle="1" w:styleId="SC5Char">
    <w:name w:val="SC5 Char"/>
    <w:basedOn w:val="DefaultParagraphFont"/>
    <w:link w:val="SC5"/>
    <w:uiPriority w:val="5"/>
    <w:rsid w:val="00197F8E"/>
    <w:rPr>
      <w:rFonts w:ascii="Arial" w:hAnsi="Arial" w:cs="Arial"/>
      <w:bCs/>
      <w:lang w:val="en-US" w:eastAsia="en-US"/>
    </w:rPr>
  </w:style>
  <w:style w:type="character" w:customStyle="1" w:styleId="SC6Char">
    <w:name w:val="SC6 Char"/>
    <w:basedOn w:val="ListParagraphChar"/>
    <w:link w:val="SC6"/>
    <w:uiPriority w:val="5"/>
    <w:rsid w:val="00197F8E"/>
    <w:rPr>
      <w:rFonts w:ascii="Arial" w:hAnsi="Arial" w:cs="Arial"/>
      <w:bCs/>
      <w:szCs w:val="24"/>
      <w:lang w:val="en-US" w:eastAsia="en-US"/>
    </w:rPr>
  </w:style>
  <w:style w:type="paragraph" w:customStyle="1" w:styleId="UofTBody">
    <w:name w:val="UofTBody"/>
    <w:basedOn w:val="NoSpacing"/>
    <w:link w:val="UofTBodyChar"/>
    <w:qFormat/>
    <w:rsid w:val="00096550"/>
    <w:pPr>
      <w:widowControl/>
      <w:autoSpaceDE/>
      <w:autoSpaceDN/>
      <w:adjustRightInd/>
    </w:pPr>
    <w:rPr>
      <w:rFonts w:ascii="Arial Narrow" w:eastAsiaTheme="minorHAnsi" w:hAnsi="Arial Narrow" w:cstheme="minorBidi"/>
      <w:sz w:val="24"/>
      <w:szCs w:val="22"/>
      <w:lang w:val="en-CA"/>
    </w:rPr>
  </w:style>
  <w:style w:type="character" w:customStyle="1" w:styleId="UofTBodyChar">
    <w:name w:val="UofTBody Char"/>
    <w:basedOn w:val="DefaultParagraphFont"/>
    <w:link w:val="UofTBody"/>
    <w:rsid w:val="00096550"/>
    <w:rPr>
      <w:rFonts w:ascii="Arial Narrow" w:eastAsiaTheme="minorHAnsi" w:hAnsi="Arial Narrow" w:cstheme="minorBidi"/>
      <w:sz w:val="24"/>
      <w:szCs w:val="22"/>
      <w:lang w:eastAsia="en-US"/>
    </w:rPr>
  </w:style>
  <w:style w:type="paragraph" w:styleId="NoSpacing">
    <w:name w:val="No Spacing"/>
    <w:uiPriority w:val="6"/>
    <w:semiHidden/>
    <w:unhideWhenUsed/>
    <w:qFormat/>
    <w:rsid w:val="00096550"/>
    <w:pPr>
      <w:widowControl w:val="0"/>
      <w:autoSpaceDE w:val="0"/>
      <w:autoSpaceDN w:val="0"/>
      <w:adjustRightInd w:val="0"/>
    </w:pPr>
    <w:rPr>
      <w:rFonts w:ascii="Arial" w:hAnsi="Arial"/>
      <w:szCs w:val="24"/>
      <w:lang w:val="en-US" w:eastAsia="en-US"/>
    </w:rPr>
  </w:style>
  <w:style w:type="paragraph" w:styleId="BodyText">
    <w:name w:val="Body Text"/>
    <w:aliases w:val="bt"/>
    <w:basedOn w:val="Normal"/>
    <w:link w:val="BodyTextChar"/>
    <w:uiPriority w:val="2"/>
    <w:qFormat/>
    <w:rsid w:val="005A13BB"/>
    <w:pPr>
      <w:widowControl/>
      <w:autoSpaceDE/>
      <w:autoSpaceDN/>
      <w:adjustRightInd/>
      <w:spacing w:after="240"/>
    </w:pPr>
    <w:rPr>
      <w:sz w:val="24"/>
      <w:lang w:val="en-CA"/>
    </w:rPr>
  </w:style>
  <w:style w:type="character" w:customStyle="1" w:styleId="BodyTextChar">
    <w:name w:val="Body Text Char"/>
    <w:aliases w:val="bt Char"/>
    <w:basedOn w:val="DefaultParagraphFont"/>
    <w:link w:val="BodyText"/>
    <w:uiPriority w:val="2"/>
    <w:rsid w:val="00356755"/>
    <w:rPr>
      <w:rFonts w:ascii="Arial" w:hAnsi="Arial"/>
      <w:sz w:val="24"/>
      <w:szCs w:val="24"/>
      <w:lang w:eastAsia="en-US"/>
    </w:rPr>
  </w:style>
  <w:style w:type="paragraph" w:styleId="BodyTextIndent">
    <w:name w:val="Body Text Indent"/>
    <w:basedOn w:val="Normal"/>
    <w:link w:val="BodyTextIndentChar"/>
    <w:uiPriority w:val="2"/>
    <w:unhideWhenUsed/>
    <w:rsid w:val="005562D4"/>
    <w:pPr>
      <w:spacing w:after="120"/>
      <w:ind w:left="360"/>
    </w:pPr>
  </w:style>
  <w:style w:type="character" w:customStyle="1" w:styleId="BodyTextIndentChar">
    <w:name w:val="Body Text Indent Char"/>
    <w:basedOn w:val="DefaultParagraphFont"/>
    <w:link w:val="BodyTextIndent"/>
    <w:uiPriority w:val="2"/>
    <w:rsid w:val="00356755"/>
    <w:rPr>
      <w:rFonts w:ascii="Arial" w:hAnsi="Arial"/>
      <w:szCs w:val="24"/>
      <w:lang w:val="en-US" w:eastAsia="en-US"/>
    </w:rPr>
  </w:style>
  <w:style w:type="paragraph" w:styleId="BodyTextIndent2">
    <w:name w:val="Body Text Indent 2"/>
    <w:basedOn w:val="Normal"/>
    <w:link w:val="BodyTextIndent2Char"/>
    <w:uiPriority w:val="2"/>
    <w:unhideWhenUsed/>
    <w:rsid w:val="005562D4"/>
    <w:pPr>
      <w:spacing w:after="120" w:line="480" w:lineRule="auto"/>
      <w:ind w:left="360"/>
    </w:pPr>
  </w:style>
  <w:style w:type="character" w:customStyle="1" w:styleId="BodyTextIndent2Char">
    <w:name w:val="Body Text Indent 2 Char"/>
    <w:basedOn w:val="DefaultParagraphFont"/>
    <w:link w:val="BodyTextIndent2"/>
    <w:uiPriority w:val="2"/>
    <w:rsid w:val="00356755"/>
    <w:rPr>
      <w:rFonts w:ascii="Arial" w:hAnsi="Arial"/>
      <w:szCs w:val="24"/>
      <w:lang w:val="en-US" w:eastAsia="en-US"/>
    </w:rPr>
  </w:style>
  <w:style w:type="character" w:customStyle="1" w:styleId="goohl21">
    <w:name w:val="goohl21"/>
    <w:basedOn w:val="DefaultParagraphFont"/>
    <w:uiPriority w:val="1"/>
    <w:rsid w:val="005562D4"/>
    <w:rPr>
      <w:color w:val="000000"/>
      <w:shd w:val="clear" w:color="auto" w:fill="99FF99"/>
    </w:rPr>
  </w:style>
  <w:style w:type="paragraph" w:styleId="BodyTextIndent3">
    <w:name w:val="Body Text Indent 3"/>
    <w:basedOn w:val="Normal"/>
    <w:link w:val="BodyTextIndent3Char"/>
    <w:uiPriority w:val="2"/>
    <w:unhideWhenUsed/>
    <w:rsid w:val="005562D4"/>
    <w:pPr>
      <w:spacing w:after="120"/>
      <w:ind w:left="360"/>
    </w:pPr>
    <w:rPr>
      <w:sz w:val="16"/>
      <w:szCs w:val="16"/>
    </w:rPr>
  </w:style>
  <w:style w:type="character" w:customStyle="1" w:styleId="BodyTextIndent3Char">
    <w:name w:val="Body Text Indent 3 Char"/>
    <w:basedOn w:val="DefaultParagraphFont"/>
    <w:link w:val="BodyTextIndent3"/>
    <w:uiPriority w:val="2"/>
    <w:rsid w:val="00356755"/>
    <w:rPr>
      <w:rFonts w:ascii="Arial" w:hAnsi="Arial"/>
      <w:sz w:val="16"/>
      <w:szCs w:val="16"/>
      <w:lang w:val="en-US" w:eastAsia="en-US"/>
    </w:rPr>
  </w:style>
  <w:style w:type="paragraph" w:styleId="BodyText2">
    <w:name w:val="Body Text 2"/>
    <w:basedOn w:val="Normal"/>
    <w:link w:val="BodyText2Char"/>
    <w:uiPriority w:val="2"/>
    <w:rsid w:val="005562D4"/>
    <w:pPr>
      <w:autoSpaceDE/>
      <w:autoSpaceDN/>
      <w:adjustRightInd/>
      <w:jc w:val="both"/>
    </w:pPr>
    <w:rPr>
      <w:rFonts w:ascii="Times New Roman" w:hAnsi="Times New Roman"/>
      <w:snapToGrid w:val="0"/>
      <w:sz w:val="22"/>
      <w:szCs w:val="20"/>
    </w:rPr>
  </w:style>
  <w:style w:type="character" w:customStyle="1" w:styleId="BodyText2Char">
    <w:name w:val="Body Text 2 Char"/>
    <w:basedOn w:val="DefaultParagraphFont"/>
    <w:link w:val="BodyText2"/>
    <w:uiPriority w:val="2"/>
    <w:rsid w:val="00356755"/>
    <w:rPr>
      <w:snapToGrid w:val="0"/>
      <w:sz w:val="22"/>
      <w:lang w:val="en-US" w:eastAsia="en-US"/>
    </w:rPr>
  </w:style>
  <w:style w:type="character" w:styleId="PageNumber">
    <w:name w:val="page number"/>
    <w:basedOn w:val="DefaultParagraphFont"/>
    <w:uiPriority w:val="1"/>
    <w:rsid w:val="005562D4"/>
  </w:style>
  <w:style w:type="paragraph" w:customStyle="1" w:styleId="Norm">
    <w:name w:val="Norm"/>
    <w:basedOn w:val="Normal"/>
    <w:uiPriority w:val="1"/>
    <w:rsid w:val="005562D4"/>
    <w:pPr>
      <w:widowControl/>
      <w:tabs>
        <w:tab w:val="left" w:pos="450"/>
        <w:tab w:val="left" w:pos="990"/>
        <w:tab w:val="left" w:pos="1440"/>
        <w:tab w:val="left" w:pos="1980"/>
        <w:tab w:val="left" w:pos="2520"/>
      </w:tabs>
      <w:overflowPunct w:val="0"/>
      <w:ind w:left="990" w:hanging="990"/>
      <w:textAlignment w:val="baseline"/>
    </w:pPr>
    <w:rPr>
      <w:rFonts w:ascii="Times New Roman" w:hAnsi="Times New Roman"/>
      <w:sz w:val="22"/>
      <w:szCs w:val="20"/>
    </w:rPr>
  </w:style>
  <w:style w:type="table" w:styleId="TableGrid">
    <w:name w:val="Table Grid"/>
    <w:basedOn w:val="TableNormal"/>
    <w:rsid w:val="005562D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2"/>
    <w:rsid w:val="005562D4"/>
    <w:rPr>
      <w:sz w:val="16"/>
      <w:szCs w:val="16"/>
    </w:rPr>
  </w:style>
  <w:style w:type="paragraph" w:styleId="CommentText">
    <w:name w:val="annotation text"/>
    <w:basedOn w:val="Normal"/>
    <w:link w:val="CommentTextChar"/>
    <w:uiPriority w:val="2"/>
    <w:rsid w:val="005562D4"/>
    <w:pPr>
      <w:autoSpaceDE/>
      <w:autoSpaceDN/>
      <w:adjustRightInd/>
    </w:pPr>
    <w:rPr>
      <w:rFonts w:ascii="Times New Roman" w:hAnsi="Times New Roman"/>
      <w:snapToGrid w:val="0"/>
      <w:szCs w:val="20"/>
    </w:rPr>
  </w:style>
  <w:style w:type="character" w:customStyle="1" w:styleId="CommentTextChar">
    <w:name w:val="Comment Text Char"/>
    <w:basedOn w:val="DefaultParagraphFont"/>
    <w:link w:val="CommentText"/>
    <w:uiPriority w:val="2"/>
    <w:rsid w:val="00356755"/>
    <w:rPr>
      <w:snapToGrid w:val="0"/>
      <w:lang w:val="en-US" w:eastAsia="en-US"/>
    </w:rPr>
  </w:style>
  <w:style w:type="paragraph" w:styleId="CommentSubject">
    <w:name w:val="annotation subject"/>
    <w:basedOn w:val="CommentText"/>
    <w:next w:val="CommentText"/>
    <w:link w:val="CommentSubjectChar"/>
    <w:uiPriority w:val="2"/>
    <w:rsid w:val="005562D4"/>
    <w:rPr>
      <w:b/>
      <w:bCs/>
    </w:rPr>
  </w:style>
  <w:style w:type="character" w:customStyle="1" w:styleId="CommentSubjectChar">
    <w:name w:val="Comment Subject Char"/>
    <w:basedOn w:val="CommentTextChar"/>
    <w:link w:val="CommentSubject"/>
    <w:uiPriority w:val="2"/>
    <w:rsid w:val="00356755"/>
    <w:rPr>
      <w:b/>
      <w:bCs/>
      <w:snapToGrid w:val="0"/>
      <w:lang w:val="en-US" w:eastAsia="en-US"/>
    </w:rPr>
  </w:style>
  <w:style w:type="paragraph" w:customStyle="1" w:styleId="HT">
    <w:name w:val="HT"/>
    <w:basedOn w:val="Normal"/>
    <w:next w:val="Normal"/>
    <w:uiPriority w:val="1"/>
    <w:rsid w:val="005562D4"/>
    <w:pPr>
      <w:widowControl/>
      <w:suppressLineNumbers/>
      <w:tabs>
        <w:tab w:val="right" w:pos="9360"/>
      </w:tabs>
      <w:suppressAutoHyphens/>
      <w:overflowPunct w:val="0"/>
    </w:pPr>
    <w:rPr>
      <w:rFonts w:ascii="Swiss" w:hAnsi="Swiss"/>
      <w:szCs w:val="20"/>
      <w:lang w:val="en-GB"/>
    </w:rPr>
  </w:style>
  <w:style w:type="paragraph" w:customStyle="1" w:styleId="HB">
    <w:name w:val="HB"/>
    <w:basedOn w:val="Normal"/>
    <w:next w:val="Normal"/>
    <w:uiPriority w:val="2"/>
    <w:rsid w:val="005562D4"/>
    <w:pPr>
      <w:widowControl/>
      <w:suppressLineNumbers/>
      <w:tabs>
        <w:tab w:val="right" w:pos="9360"/>
      </w:tabs>
      <w:suppressAutoHyphens/>
      <w:overflowPunct w:val="0"/>
    </w:pPr>
    <w:rPr>
      <w:rFonts w:ascii="Helvetica" w:hAnsi="Helvetica"/>
      <w:szCs w:val="20"/>
      <w:lang w:val="en-GB"/>
    </w:rPr>
  </w:style>
  <w:style w:type="paragraph" w:styleId="NormalWeb">
    <w:name w:val="Normal (Web)"/>
    <w:basedOn w:val="Normal"/>
    <w:uiPriority w:val="99"/>
    <w:unhideWhenUsed/>
    <w:rsid w:val="005562D4"/>
    <w:pPr>
      <w:widowControl/>
      <w:autoSpaceDE/>
      <w:autoSpaceDN/>
      <w:adjustRightInd/>
      <w:spacing w:before="100" w:beforeAutospacing="1" w:after="100" w:afterAutospacing="1"/>
    </w:pPr>
    <w:rPr>
      <w:rFonts w:ascii="Times New Roman" w:eastAsia="Calibri" w:hAnsi="Times New Roman"/>
      <w:sz w:val="24"/>
    </w:rPr>
  </w:style>
  <w:style w:type="paragraph" w:customStyle="1" w:styleId="Default">
    <w:name w:val="Default"/>
    <w:rsid w:val="003D6E34"/>
    <w:pPr>
      <w:autoSpaceDE w:val="0"/>
      <w:autoSpaceDN w:val="0"/>
      <w:adjustRightInd w:val="0"/>
    </w:pPr>
    <w:rPr>
      <w:rFonts w:ascii="Arial Narrow" w:hAnsi="Arial Narrow" w:cs="Arial Narrow"/>
      <w:color w:val="000000"/>
      <w:sz w:val="24"/>
      <w:szCs w:val="24"/>
    </w:rPr>
  </w:style>
  <w:style w:type="paragraph" w:customStyle="1" w:styleId="MacPacTrailer">
    <w:name w:val="MacPac Trailer"/>
    <w:rsid w:val="00066F42"/>
    <w:pPr>
      <w:widowControl w:val="0"/>
      <w:spacing w:line="200" w:lineRule="exact"/>
    </w:pPr>
    <w:rPr>
      <w:rFonts w:ascii="Arial" w:hAnsi="Arial"/>
      <w:sz w:val="16"/>
      <w:szCs w:val="22"/>
      <w:lang w:val="en-US" w:eastAsia="en-US"/>
    </w:rPr>
  </w:style>
  <w:style w:type="character" w:styleId="PlaceholderText">
    <w:name w:val="Placeholder Text"/>
    <w:basedOn w:val="DefaultParagraphFont"/>
    <w:uiPriority w:val="99"/>
    <w:semiHidden/>
    <w:rsid w:val="0056714D"/>
    <w:rPr>
      <w:color w:val="808080"/>
    </w:rPr>
  </w:style>
  <w:style w:type="paragraph" w:styleId="Revision">
    <w:name w:val="Revision"/>
    <w:hidden/>
    <w:uiPriority w:val="99"/>
    <w:semiHidden/>
    <w:rsid w:val="00A431A9"/>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932342">
      <w:bodyDiv w:val="1"/>
      <w:marLeft w:val="0"/>
      <w:marRight w:val="0"/>
      <w:marTop w:val="0"/>
      <w:marBottom w:val="0"/>
      <w:divBdr>
        <w:top w:val="none" w:sz="0" w:space="0" w:color="auto"/>
        <w:left w:val="none" w:sz="0" w:space="0" w:color="auto"/>
        <w:bottom w:val="none" w:sz="0" w:space="0" w:color="auto"/>
        <w:right w:val="none" w:sz="0" w:space="0" w:color="auto"/>
      </w:divBdr>
    </w:div>
    <w:div w:id="501356238">
      <w:bodyDiv w:val="1"/>
      <w:marLeft w:val="0"/>
      <w:marRight w:val="0"/>
      <w:marTop w:val="0"/>
      <w:marBottom w:val="0"/>
      <w:divBdr>
        <w:top w:val="none" w:sz="0" w:space="0" w:color="auto"/>
        <w:left w:val="none" w:sz="0" w:space="0" w:color="auto"/>
        <w:bottom w:val="none" w:sz="0" w:space="0" w:color="auto"/>
        <w:right w:val="none" w:sz="0" w:space="0" w:color="auto"/>
      </w:divBdr>
    </w:div>
    <w:div w:id="561527336">
      <w:bodyDiv w:val="1"/>
      <w:marLeft w:val="0"/>
      <w:marRight w:val="0"/>
      <w:marTop w:val="0"/>
      <w:marBottom w:val="0"/>
      <w:divBdr>
        <w:top w:val="none" w:sz="0" w:space="0" w:color="auto"/>
        <w:left w:val="none" w:sz="0" w:space="0" w:color="auto"/>
        <w:bottom w:val="none" w:sz="0" w:space="0" w:color="auto"/>
        <w:right w:val="none" w:sz="0" w:space="0" w:color="auto"/>
      </w:divBdr>
    </w:div>
    <w:div w:id="838421918">
      <w:bodyDiv w:val="1"/>
      <w:marLeft w:val="0"/>
      <w:marRight w:val="0"/>
      <w:marTop w:val="0"/>
      <w:marBottom w:val="0"/>
      <w:divBdr>
        <w:top w:val="none" w:sz="0" w:space="0" w:color="auto"/>
        <w:left w:val="none" w:sz="0" w:space="0" w:color="auto"/>
        <w:bottom w:val="none" w:sz="0" w:space="0" w:color="auto"/>
        <w:right w:val="none" w:sz="0" w:space="0" w:color="auto"/>
      </w:divBdr>
    </w:div>
    <w:div w:id="941836240">
      <w:bodyDiv w:val="1"/>
      <w:marLeft w:val="0"/>
      <w:marRight w:val="0"/>
      <w:marTop w:val="0"/>
      <w:marBottom w:val="0"/>
      <w:divBdr>
        <w:top w:val="none" w:sz="0" w:space="0" w:color="auto"/>
        <w:left w:val="none" w:sz="0" w:space="0" w:color="auto"/>
        <w:bottom w:val="none" w:sz="0" w:space="0" w:color="auto"/>
        <w:right w:val="none" w:sz="0" w:space="0" w:color="auto"/>
      </w:divBdr>
    </w:div>
    <w:div w:id="1292521114">
      <w:bodyDiv w:val="1"/>
      <w:marLeft w:val="0"/>
      <w:marRight w:val="0"/>
      <w:marTop w:val="0"/>
      <w:marBottom w:val="0"/>
      <w:divBdr>
        <w:top w:val="none" w:sz="0" w:space="0" w:color="auto"/>
        <w:left w:val="none" w:sz="0" w:space="0" w:color="auto"/>
        <w:bottom w:val="none" w:sz="0" w:space="0" w:color="auto"/>
        <w:right w:val="none" w:sz="0" w:space="0" w:color="auto"/>
      </w:divBdr>
    </w:div>
    <w:div w:id="204914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857FBB746434043850910F9543F3363"/>
        <w:category>
          <w:name w:val="General"/>
          <w:gallery w:val="placeholder"/>
        </w:category>
        <w:types>
          <w:type w:val="bbPlcHdr"/>
        </w:types>
        <w:behaviors>
          <w:behavior w:val="content"/>
        </w:behaviors>
        <w:guid w:val="{71B83057-6074-4EC0-8F83-727B47ECA3DF}"/>
      </w:docPartPr>
      <w:docPartBody>
        <w:p w:rsidR="00046398" w:rsidRDefault="00046398">
          <w:r w:rsidRPr="00601D9C">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Swis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398"/>
    <w:rsid w:val="00046398"/>
    <w:rsid w:val="00610637"/>
    <w:rsid w:val="00AD6A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39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639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2025-12-02T00:00:00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0B85DB-9C3D-437D-8D7F-EDCAEBB2E00B}">
  <ds:schemaRefs>
    <ds:schemaRef ds:uri="http://schemas.openxmlformats.org/officeDocument/2006/bibliography"/>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Template>
  <TotalTime>5</TotalTime>
  <Pages>6</Pages>
  <Words>1767</Words>
  <Characters>10620</Characters>
  <Application>Microsoft Office Word</Application>
  <DocSecurity>8</DocSecurity>
  <Lines>321</Lines>
  <Paragraphs>158</Paragraphs>
  <ScaleCrop>false</ScaleCrop>
  <HeadingPairs>
    <vt:vector size="2" baseType="variant">
      <vt:variant>
        <vt:lpstr>Title</vt:lpstr>
      </vt:variant>
      <vt:variant>
        <vt:i4>1</vt:i4>
      </vt:variant>
    </vt:vector>
  </HeadingPairs>
  <TitlesOfParts>
    <vt:vector size="1" baseType="lpstr">
      <vt:lpstr>UNIVERSITY OF TORONTO</vt:lpstr>
    </vt:vector>
  </TitlesOfParts>
  <Company>University of Toronto</Company>
  <LinksUpToDate>false</LinksUpToDate>
  <CharactersWithSpaces>12229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TORONTO</dc:title>
  <dc:creator>Nathan King</dc:creator>
  <cp:lastModifiedBy>Nathan King</cp:lastModifiedBy>
  <cp:revision>2</cp:revision>
  <cp:lastPrinted>2017-10-03T12:35:00Z</cp:lastPrinted>
  <dcterms:created xsi:type="dcterms:W3CDTF">2025-12-02T22:04:00Z</dcterms:created>
  <dcterms:modified xsi:type="dcterms:W3CDTF">2025-12-02T22:04:00Z</dcterms:modified>
</cp:coreProperties>
</file>